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6926" w:rsidRPr="006D6926" w:rsidRDefault="006D6926" w:rsidP="006D6926">
      <w:pPr>
        <w:widowControl w:val="0"/>
        <w:spacing w:after="160" w:line="360" w:lineRule="auto"/>
        <w:ind w:firstLine="567"/>
        <w:contextualSpacing/>
        <w:jc w:val="right"/>
        <w:rPr>
          <w:rFonts w:ascii="GHEA Grapalat" w:hAnsi="GHEA Grapalat" w:cs="Sylfaen"/>
          <w:i/>
        </w:rPr>
      </w:pPr>
      <w:r w:rsidRPr="006D6926">
        <w:rPr>
          <w:rFonts w:ascii="GHEA Grapalat" w:hAnsi="GHEA Grapalat"/>
          <w:i/>
        </w:rPr>
        <w:t>Приложение №</w:t>
      </w:r>
      <w:r w:rsidRPr="0064738A">
        <w:rPr>
          <w:rFonts w:ascii="GHEA Grapalat" w:hAnsi="GHEA Grapalat"/>
          <w:i/>
        </w:rPr>
        <w:t>8</w:t>
      </w:r>
      <w:r w:rsidRPr="006D6926">
        <w:rPr>
          <w:rFonts w:ascii="GHEA Grapalat" w:hAnsi="GHEA Grapalat"/>
          <w:i/>
        </w:rPr>
        <w:t xml:space="preserve"> </w:t>
      </w:r>
    </w:p>
    <w:p w:rsidR="006D6926" w:rsidRPr="006D6926" w:rsidRDefault="006D6926" w:rsidP="006D6926">
      <w:pPr>
        <w:widowControl w:val="0"/>
        <w:spacing w:after="160" w:line="360" w:lineRule="auto"/>
        <w:ind w:firstLine="567"/>
        <w:contextualSpacing/>
        <w:jc w:val="right"/>
        <w:rPr>
          <w:rFonts w:ascii="GHEA Grapalat" w:hAnsi="GHEA Grapalat" w:cs="Sylfaen"/>
          <w:i/>
        </w:rPr>
      </w:pPr>
      <w:r w:rsidRPr="006D6926">
        <w:rPr>
          <w:rFonts w:ascii="GHEA Grapalat" w:hAnsi="GHEA Grapalat"/>
          <w:i/>
        </w:rPr>
        <w:t xml:space="preserve">к приказу Министра финансов РА </w:t>
      </w:r>
      <w:r w:rsidRPr="006D6926">
        <w:rPr>
          <w:rFonts w:ascii="GHEA Grapalat" w:hAnsi="GHEA Grapalat" w:cs="Sylfaen"/>
          <w:i/>
        </w:rPr>
        <w:br/>
      </w:r>
      <w:r w:rsidRPr="006D6926">
        <w:rPr>
          <w:rFonts w:ascii="GHEA Grapalat" w:hAnsi="GHEA Grapalat"/>
          <w:i/>
        </w:rPr>
        <w:t xml:space="preserve">от </w:t>
      </w:r>
      <w:r w:rsidR="0064738A">
        <w:rPr>
          <w:rFonts w:ascii="GHEA Grapalat" w:hAnsi="GHEA Grapalat"/>
          <w:i/>
        </w:rPr>
        <w:t>31</w:t>
      </w:r>
      <w:r w:rsidRPr="006D6926">
        <w:rPr>
          <w:rFonts w:ascii="GHEA Grapalat" w:hAnsi="GHEA Grapalat"/>
          <w:i/>
          <w:lang w:val="hy-AM"/>
        </w:rPr>
        <w:t xml:space="preserve"> </w:t>
      </w:r>
      <w:r w:rsidRPr="006D6926">
        <w:rPr>
          <w:rFonts w:ascii="GHEA Grapalat" w:hAnsi="GHEA Grapalat"/>
          <w:i/>
        </w:rPr>
        <w:t>ма</w:t>
      </w:r>
      <w:r w:rsidR="0064738A">
        <w:rPr>
          <w:rFonts w:ascii="GHEA Grapalat" w:hAnsi="GHEA Grapalat"/>
          <w:i/>
        </w:rPr>
        <w:t xml:space="preserve">я </w:t>
      </w:r>
      <w:r w:rsidRPr="006D6926">
        <w:rPr>
          <w:rFonts w:ascii="GHEA Grapalat" w:hAnsi="GHEA Grapalat"/>
          <w:i/>
        </w:rPr>
        <w:t xml:space="preserve">2022 года № </w:t>
      </w:r>
      <w:r w:rsidR="00A425B6">
        <w:rPr>
          <w:rFonts w:ascii="GHEA Grapalat" w:hAnsi="GHEA Grapalat"/>
          <w:i/>
        </w:rPr>
        <w:t>235</w:t>
      </w:r>
      <w:r w:rsidRPr="006D6926">
        <w:rPr>
          <w:rFonts w:ascii="GHEA Grapalat" w:hAnsi="GHEA Grapalat"/>
          <w:i/>
        </w:rPr>
        <w:t xml:space="preserve">-A </w:t>
      </w:r>
    </w:p>
    <w:p w:rsidR="006D6926" w:rsidRPr="006D6926" w:rsidRDefault="006D6926" w:rsidP="006D6926">
      <w:pPr>
        <w:widowControl w:val="0"/>
        <w:spacing w:after="160" w:line="360" w:lineRule="auto"/>
        <w:ind w:firstLine="567"/>
        <w:jc w:val="right"/>
        <w:rPr>
          <w:rFonts w:ascii="GHEA Grapalat" w:hAnsi="GHEA Grapalat" w:cs="Sylfaen"/>
          <w:i/>
        </w:rPr>
      </w:pPr>
    </w:p>
    <w:p w:rsidR="006D6926" w:rsidRPr="006D6926" w:rsidRDefault="006D6926" w:rsidP="006D6926">
      <w:pPr>
        <w:widowControl w:val="0"/>
        <w:spacing w:after="160" w:line="360" w:lineRule="auto"/>
        <w:ind w:right="-7" w:firstLine="567"/>
        <w:jc w:val="right"/>
        <w:rPr>
          <w:rFonts w:ascii="GHEA Grapalat" w:hAnsi="GHEA Grapalat" w:cs="Sylfaen"/>
          <w:i/>
          <w:u w:val="single"/>
        </w:rPr>
      </w:pPr>
      <w:r w:rsidRPr="006D6926">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F76F2B" w:rsidRPr="00BA7128" w:rsidRDefault="00F76F2B" w:rsidP="00F76F2B">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Pr>
          <w:rStyle w:val="af6"/>
          <w:rFonts w:ascii="GHEA Grapalat" w:hAnsi="GHEA Grapalat"/>
          <w:i w:val="0"/>
          <w:sz w:val="24"/>
          <w:szCs w:val="24"/>
        </w:rPr>
        <w:footnoteReference w:customMarkFollows="1" w:id="1"/>
        <w:t>*</w:t>
      </w:r>
    </w:p>
    <w:p w:rsidR="00642EFE" w:rsidRPr="00BA7128" w:rsidRDefault="00642EFE" w:rsidP="005053A0">
      <w:pPr>
        <w:pStyle w:val="a3"/>
        <w:widowControl w:val="0"/>
        <w:spacing w:after="160" w:line="240" w:lineRule="auto"/>
        <w:ind w:firstLine="0"/>
        <w:rPr>
          <w:rFonts w:ascii="GHEA Grapalat" w:hAnsi="GHEA Grapalat"/>
          <w:i w:val="0"/>
          <w:sz w:val="24"/>
          <w:szCs w:val="24"/>
        </w:rPr>
      </w:pP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EF350E" w:rsidRPr="00EF350E">
        <w:rPr>
          <w:rFonts w:ascii="GHEA Grapalat" w:hAnsi="GHEA Grapalat"/>
          <w:i w:val="0"/>
          <w:sz w:val="24"/>
          <w:szCs w:val="24"/>
        </w:rPr>
        <w:t>27</w:t>
      </w:r>
      <w:r w:rsidRPr="009044F1">
        <w:rPr>
          <w:rFonts w:ascii="GHEA Grapalat" w:hAnsi="GHEA Grapalat"/>
          <w:i w:val="0"/>
          <w:sz w:val="24"/>
          <w:szCs w:val="24"/>
        </w:rPr>
        <w:t>" "</w:t>
      </w:r>
      <w:r w:rsidR="00DE75F6" w:rsidRPr="00DE75F6">
        <w:rPr>
          <w:rFonts w:ascii="GHEA Grapalat" w:hAnsi="GHEA Grapalat"/>
          <w:i w:val="0"/>
          <w:sz w:val="24"/>
          <w:szCs w:val="24"/>
        </w:rPr>
        <w:t>июнь</w:t>
      </w:r>
      <w:r w:rsidRPr="009044F1">
        <w:rPr>
          <w:rFonts w:ascii="GHEA Grapalat" w:hAnsi="GHEA Grapalat"/>
          <w:i w:val="0"/>
          <w:sz w:val="24"/>
          <w:szCs w:val="24"/>
        </w:rPr>
        <w:t>" 20</w:t>
      </w:r>
      <w:r w:rsidR="00DE75F6" w:rsidRPr="00DE75F6">
        <w:rPr>
          <w:rFonts w:ascii="GHEA Grapalat" w:hAnsi="GHEA Grapalat"/>
          <w:i w:val="0"/>
          <w:sz w:val="24"/>
          <w:szCs w:val="24"/>
        </w:rPr>
        <w:t>22</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DE75F6" w:rsidRPr="00DE75F6">
        <w:rPr>
          <w:rFonts w:ascii="GHEA Grapalat" w:hAnsi="GHEA Grapalat"/>
          <w:i w:val="0"/>
          <w:sz w:val="24"/>
          <w:szCs w:val="24"/>
        </w:rPr>
        <w:t>01</w:t>
      </w:r>
      <w:r w:rsidRPr="009044F1">
        <w:rPr>
          <w:rFonts w:ascii="GHEA Grapalat" w:hAnsi="GHEA Grapalat"/>
          <w:i w:val="0"/>
          <w:sz w:val="24"/>
          <w:szCs w:val="24"/>
        </w:rPr>
        <w:t xml:space="preserve">" </w:t>
      </w:r>
    </w:p>
    <w:p w:rsidR="00197CC6" w:rsidRPr="00F76F2B" w:rsidRDefault="0006703E" w:rsidP="00197CC6">
      <w:pPr>
        <w:pStyle w:val="a3"/>
        <w:widowControl w:val="0"/>
        <w:spacing w:after="160" w:line="240" w:lineRule="auto"/>
        <w:ind w:firstLine="0"/>
        <w:jc w:val="center"/>
        <w:rPr>
          <w:rFonts w:ascii="GHEA Grapalat" w:hAnsi="GHEA Grapalat"/>
          <w:i w:val="0"/>
          <w:sz w:val="24"/>
          <w:szCs w:val="24"/>
          <w:lang w:val="en-US"/>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F76F2B">
        <w:rPr>
          <w:rFonts w:ascii="GHEA Grapalat" w:hAnsi="GHEA Grapalat"/>
          <w:i w:val="0"/>
          <w:sz w:val="24"/>
          <w:szCs w:val="24"/>
          <w:lang w:val="en-US"/>
        </w:rPr>
        <w:t>AMXH-</w:t>
      </w:r>
      <w:proofErr w:type="spellStart"/>
      <w:r w:rsidR="00F76F2B">
        <w:rPr>
          <w:rFonts w:ascii="GHEA Grapalat" w:hAnsi="GHEA Grapalat"/>
          <w:i w:val="0"/>
          <w:sz w:val="24"/>
          <w:szCs w:val="24"/>
          <w:lang w:val="en-US"/>
        </w:rPr>
        <w:t>BMAShDzB</w:t>
      </w:r>
      <w:proofErr w:type="spellEnd"/>
      <w:r w:rsidR="00F76F2B">
        <w:rPr>
          <w:rFonts w:ascii="GHEA Grapalat" w:hAnsi="GHEA Grapalat"/>
          <w:i w:val="0"/>
          <w:sz w:val="24"/>
          <w:szCs w:val="24"/>
          <w:lang w:val="en-US"/>
        </w:rPr>
        <w:t xml:space="preserve"> -22/05</w:t>
      </w:r>
    </w:p>
    <w:p w:rsidR="0091042F" w:rsidRPr="009044F1" w:rsidRDefault="0091042F" w:rsidP="00197CC6">
      <w:pPr>
        <w:pStyle w:val="a3"/>
        <w:widowControl w:val="0"/>
        <w:spacing w:after="160" w:line="240" w:lineRule="auto"/>
        <w:ind w:firstLine="0"/>
        <w:jc w:val="center"/>
        <w:rPr>
          <w:rFonts w:ascii="GHEA Grapalat" w:hAnsi="GHEA Grapalat"/>
          <w:i w:val="0"/>
          <w:sz w:val="24"/>
          <w:szCs w:val="24"/>
        </w:rPr>
      </w:pPr>
    </w:p>
    <w:p w:rsidR="00642EFE" w:rsidRPr="005053A0" w:rsidRDefault="00573F21" w:rsidP="001B14EB">
      <w:pPr>
        <w:pStyle w:val="a3"/>
        <w:widowControl w:val="0"/>
        <w:spacing w:line="240" w:lineRule="auto"/>
        <w:rPr>
          <w:rFonts w:ascii="GHEA Grapalat" w:hAnsi="GHEA Grapalat"/>
          <w:b/>
        </w:rPr>
      </w:pPr>
      <w:r w:rsidRPr="000B60ED">
        <w:rPr>
          <w:rFonts w:ascii="GHEA Grapalat" w:hAnsi="GHEA Grapalat"/>
          <w:i w:val="0"/>
          <w:sz w:val="24"/>
          <w:szCs w:val="24"/>
        </w:rPr>
        <w:t xml:space="preserve">Заказчик </w:t>
      </w:r>
      <w:proofErr w:type="spellStart"/>
      <w:r w:rsidRPr="000B60ED">
        <w:rPr>
          <w:rFonts w:ascii="GHEA Grapalat" w:hAnsi="GHEA Grapalat"/>
          <w:i w:val="0"/>
          <w:sz w:val="24"/>
          <w:szCs w:val="24"/>
        </w:rPr>
        <w:t>Хой</w:t>
      </w:r>
      <w:proofErr w:type="spellEnd"/>
      <w:r w:rsidRPr="000B60ED">
        <w:rPr>
          <w:rFonts w:ascii="GHEA Grapalat" w:hAnsi="GHEA Grapalat"/>
          <w:i w:val="0"/>
          <w:sz w:val="24"/>
          <w:szCs w:val="24"/>
        </w:rPr>
        <w:t xml:space="preserve"> муниципалитет</w:t>
      </w:r>
      <w:proofErr w:type="gramStart"/>
      <w:r w:rsidRPr="000B60ED">
        <w:rPr>
          <w:rFonts w:ascii="GHEA Grapalat" w:hAnsi="GHEA Grapalat"/>
          <w:i w:val="0"/>
          <w:sz w:val="24"/>
          <w:szCs w:val="24"/>
        </w:rPr>
        <w:t xml:space="preserve"> ,</w:t>
      </w:r>
      <w:proofErr w:type="gramEnd"/>
      <w:r w:rsidRPr="000B60ED">
        <w:rPr>
          <w:rFonts w:ascii="GHEA Grapalat" w:hAnsi="GHEA Grapalat"/>
          <w:i w:val="0"/>
          <w:sz w:val="24"/>
          <w:szCs w:val="24"/>
        </w:rPr>
        <w:t xml:space="preserve"> находящийся по адресу: РА </w:t>
      </w:r>
      <w:proofErr w:type="spellStart"/>
      <w:r w:rsidRPr="000B60ED">
        <w:rPr>
          <w:rFonts w:ascii="GHEA Grapalat" w:hAnsi="GHEA Grapalat"/>
          <w:i w:val="0"/>
          <w:sz w:val="24"/>
          <w:szCs w:val="24"/>
        </w:rPr>
        <w:t>Армавирская</w:t>
      </w:r>
      <w:proofErr w:type="spellEnd"/>
      <w:r w:rsidRPr="000B60ED">
        <w:rPr>
          <w:rFonts w:ascii="GHEA Grapalat" w:hAnsi="GHEA Grapalat"/>
          <w:i w:val="0"/>
          <w:sz w:val="24"/>
          <w:szCs w:val="24"/>
        </w:rPr>
        <w:t xml:space="preserve"> область, село </w:t>
      </w:r>
      <w:proofErr w:type="spellStart"/>
      <w:r w:rsidRPr="000B60ED">
        <w:rPr>
          <w:rFonts w:ascii="GHEA Grapalat" w:hAnsi="GHEA Grapalat"/>
          <w:i w:val="0"/>
          <w:sz w:val="24"/>
          <w:szCs w:val="24"/>
        </w:rPr>
        <w:t>Гегакерт</w:t>
      </w:r>
      <w:proofErr w:type="gramStart"/>
      <w:r w:rsidRPr="000B60ED">
        <w:rPr>
          <w:rFonts w:ascii="GHEA Grapalat" w:hAnsi="GHEA Grapalat"/>
          <w:i w:val="0"/>
          <w:sz w:val="24"/>
          <w:szCs w:val="24"/>
        </w:rPr>
        <w:t>,у</w:t>
      </w:r>
      <w:proofErr w:type="gramEnd"/>
      <w:r w:rsidRPr="000B60ED">
        <w:rPr>
          <w:rFonts w:ascii="GHEA Grapalat" w:hAnsi="GHEA Grapalat"/>
          <w:i w:val="0"/>
          <w:sz w:val="24"/>
          <w:szCs w:val="24"/>
        </w:rPr>
        <w:t>л</w:t>
      </w:r>
      <w:proofErr w:type="spellEnd"/>
      <w:r w:rsidRPr="000B60ED">
        <w:rPr>
          <w:rFonts w:ascii="GHEA Grapalat" w:hAnsi="GHEA Grapalat"/>
          <w:i w:val="0"/>
          <w:sz w:val="24"/>
          <w:szCs w:val="24"/>
        </w:rPr>
        <w:t xml:space="preserve">. Маштоца 30.   объявляет </w:t>
      </w:r>
      <w:r w:rsidR="00660FE4" w:rsidRPr="008030B6">
        <w:rPr>
          <w:rFonts w:ascii="GHEA Grapalat" w:hAnsi="GHEA Grapalat"/>
          <w:i w:val="0"/>
          <w:sz w:val="24"/>
          <w:szCs w:val="24"/>
        </w:rPr>
        <w:t>открытый конкурс</w:t>
      </w:r>
      <w:r w:rsidRPr="000B60ED">
        <w:rPr>
          <w:rFonts w:ascii="GHEA Grapalat" w:hAnsi="GHEA Grapalat"/>
          <w:i w:val="0"/>
          <w:sz w:val="24"/>
          <w:szCs w:val="24"/>
        </w:rPr>
        <w:t>, который проводится одним этапом</w:t>
      </w:r>
      <w:r w:rsidRPr="003D63E0">
        <w:rPr>
          <w:rFonts w:ascii="GHEA Grapalat" w:hAnsi="GHEA Grapalat"/>
        </w:rPr>
        <w:t>.</w:t>
      </w:r>
    </w:p>
    <w:p w:rsidR="00782D60" w:rsidRPr="00782D60" w:rsidRDefault="00A20B69" w:rsidP="00B46D58">
      <w:pPr>
        <w:pStyle w:val="a3"/>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F76F2B" w:rsidP="00B46D58">
      <w:pPr>
        <w:pStyle w:val="a3"/>
        <w:widowControl w:val="0"/>
        <w:spacing w:line="240" w:lineRule="auto"/>
        <w:ind w:firstLine="0"/>
        <w:rPr>
          <w:rFonts w:ascii="GHEA Grapalat" w:hAnsi="GHEA Grapalat"/>
          <w:i w:val="0"/>
          <w:sz w:val="24"/>
          <w:szCs w:val="24"/>
        </w:rPr>
      </w:pPr>
      <w:r w:rsidRPr="00F76F2B">
        <w:rPr>
          <w:rFonts w:ascii="GHEA Grapalat" w:hAnsi="GHEA Grapalat"/>
          <w:b/>
          <w:i w:val="0"/>
          <w:sz w:val="24"/>
          <w:szCs w:val="24"/>
        </w:rPr>
        <w:t xml:space="preserve">Реконструкция (реконструкция) сети питьевого водоснабжения в поселке </w:t>
      </w:r>
      <w:proofErr w:type="spellStart"/>
      <w:r w:rsidRPr="00F76F2B">
        <w:rPr>
          <w:rFonts w:ascii="GHEA Grapalat" w:hAnsi="GHEA Grapalat"/>
          <w:b/>
          <w:i w:val="0"/>
          <w:sz w:val="24"/>
          <w:szCs w:val="24"/>
        </w:rPr>
        <w:t>Цахкаландж</w:t>
      </w:r>
      <w:proofErr w:type="spellEnd"/>
      <w:r w:rsidRPr="00F76F2B">
        <w:rPr>
          <w:rFonts w:ascii="GHEA Grapalat" w:hAnsi="GHEA Grapalat"/>
          <w:b/>
          <w:i w:val="0"/>
          <w:sz w:val="24"/>
          <w:szCs w:val="24"/>
        </w:rPr>
        <w:t xml:space="preserve"> общины </w:t>
      </w:r>
      <w:proofErr w:type="spellStart"/>
      <w:r w:rsidRPr="00F76F2B">
        <w:rPr>
          <w:rFonts w:ascii="GHEA Grapalat" w:hAnsi="GHEA Grapalat"/>
          <w:b/>
          <w:i w:val="0"/>
          <w:sz w:val="24"/>
          <w:szCs w:val="24"/>
        </w:rPr>
        <w:t>Хой</w:t>
      </w:r>
      <w:proofErr w:type="spellEnd"/>
      <w:r w:rsidRPr="00F76F2B">
        <w:rPr>
          <w:rFonts w:ascii="GHEA Grapalat" w:hAnsi="GHEA Grapalat"/>
          <w:b/>
          <w:i w:val="0"/>
          <w:sz w:val="24"/>
          <w:szCs w:val="24"/>
        </w:rPr>
        <w:t xml:space="preserve"> </w:t>
      </w:r>
      <w:r w:rsidR="00782D60">
        <w:rPr>
          <w:rFonts w:ascii="GHEA Grapalat" w:hAnsi="GHEA Grapalat"/>
          <w:i w:val="0"/>
          <w:sz w:val="24"/>
          <w:szCs w:val="24"/>
        </w:rPr>
        <w:t>(далее — договор).</w:t>
      </w:r>
    </w:p>
    <w:p w:rsidR="00311076" w:rsidRPr="003A1EBB" w:rsidRDefault="00782D60" w:rsidP="00B46D58">
      <w:pPr>
        <w:pStyle w:val="a3"/>
        <w:widowControl w:val="0"/>
        <w:spacing w:after="160" w:line="240" w:lineRule="auto"/>
        <w:ind w:left="2835" w:firstLine="0"/>
        <w:rPr>
          <w:rFonts w:ascii="GHEA Grapalat" w:hAnsi="GHEA Grapalat"/>
          <w:i w:val="0"/>
          <w:sz w:val="16"/>
          <w:szCs w:val="16"/>
        </w:rPr>
      </w:pPr>
      <w:r w:rsidRPr="00782D60">
        <w:rPr>
          <w:rFonts w:ascii="GHEA Grapalat" w:hAnsi="GHEA Grapalat"/>
          <w:i w:val="0"/>
          <w:sz w:val="16"/>
          <w:szCs w:val="16"/>
        </w:rPr>
        <w:t>Н</w:t>
      </w:r>
      <w:r w:rsidR="00642EFE" w:rsidRPr="00782D60">
        <w:rPr>
          <w:rFonts w:ascii="GHEA Grapalat" w:hAnsi="GHEA Grapalat"/>
          <w:i w:val="0"/>
          <w:sz w:val="16"/>
          <w:szCs w:val="16"/>
        </w:rPr>
        <w:t>аименование</w:t>
      </w:r>
      <w:r w:rsidRPr="003A1EBB">
        <w:rPr>
          <w:rFonts w:ascii="GHEA Grapalat" w:hAnsi="GHEA Grapalat"/>
          <w:i w:val="0"/>
          <w:sz w:val="16"/>
          <w:szCs w:val="16"/>
        </w:rPr>
        <w:t xml:space="preserve"> </w:t>
      </w:r>
      <w:r w:rsidR="00C231A0">
        <w:rPr>
          <w:rFonts w:ascii="GHEA Grapalat" w:hAnsi="GHEA Grapalat"/>
          <w:i w:val="0"/>
          <w:sz w:val="16"/>
          <w:szCs w:val="16"/>
        </w:rPr>
        <w:t>работы</w:t>
      </w:r>
    </w:p>
    <w:p w:rsidR="00357D48" w:rsidRPr="009044F1" w:rsidRDefault="00A20B69"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357D48" w:rsidRPr="003F762C" w:rsidRDefault="00052084" w:rsidP="00B46D58">
      <w:pPr>
        <w:pStyle w:val="a3"/>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xml:space="preserve">, по принципу </w:t>
      </w:r>
      <w:r w:rsidR="00EE73A8" w:rsidRPr="003F762C">
        <w:rPr>
          <w:rFonts w:ascii="GHEA Grapalat" w:hAnsi="GHEA Grapalat"/>
          <w:i w:val="0"/>
          <w:sz w:val="24"/>
          <w:szCs w:val="24"/>
        </w:rPr>
        <w:lastRenderedPageBreak/>
        <w:t>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0E2427" w:rsidRPr="005053A0" w:rsidRDefault="000E242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p>
    <w:p w:rsidR="0067579A" w:rsidRPr="00D5443D" w:rsidRDefault="00357D48" w:rsidP="00B46D58">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EF52E4" w:rsidRDefault="00EF52E4" w:rsidP="00197CC6">
      <w:pPr>
        <w:pStyle w:val="a3"/>
        <w:widowControl w:val="0"/>
        <w:spacing w:after="160"/>
        <w:ind w:firstLine="567"/>
        <w:rPr>
          <w:rFonts w:ascii="GHEA Grapalat" w:hAnsi="GHEA Grapalat"/>
          <w:i w:val="0"/>
          <w:sz w:val="24"/>
          <w:szCs w:val="24"/>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197CC6" w:rsidRPr="00197CC6">
        <w:rPr>
          <w:rFonts w:ascii="GHEA Grapalat" w:hAnsi="GHEA Grapalat"/>
          <w:b/>
          <w:i w:val="0"/>
          <w:spacing w:val="6"/>
          <w:sz w:val="24"/>
          <w:szCs w:val="24"/>
        </w:rPr>
        <w:t xml:space="preserve">РА </w:t>
      </w:r>
      <w:proofErr w:type="spellStart"/>
      <w:r w:rsidR="00197CC6" w:rsidRPr="00197CC6">
        <w:rPr>
          <w:rFonts w:ascii="GHEA Grapalat" w:hAnsi="GHEA Grapalat"/>
          <w:b/>
          <w:i w:val="0"/>
          <w:spacing w:val="6"/>
          <w:sz w:val="24"/>
          <w:szCs w:val="24"/>
        </w:rPr>
        <w:t>Армавирская</w:t>
      </w:r>
      <w:proofErr w:type="spellEnd"/>
      <w:r w:rsidR="00197CC6" w:rsidRPr="00197CC6">
        <w:rPr>
          <w:rFonts w:ascii="GHEA Grapalat" w:hAnsi="GHEA Grapalat"/>
          <w:b/>
          <w:i w:val="0"/>
          <w:spacing w:val="6"/>
          <w:sz w:val="24"/>
          <w:szCs w:val="24"/>
        </w:rPr>
        <w:t xml:space="preserve"> область, село </w:t>
      </w:r>
      <w:proofErr w:type="spellStart"/>
      <w:r w:rsidR="00197CC6" w:rsidRPr="00197CC6">
        <w:rPr>
          <w:rFonts w:ascii="GHEA Grapalat" w:hAnsi="GHEA Grapalat"/>
          <w:b/>
          <w:i w:val="0"/>
          <w:spacing w:val="6"/>
          <w:sz w:val="24"/>
          <w:szCs w:val="24"/>
        </w:rPr>
        <w:t>Гегакерт</w:t>
      </w:r>
      <w:proofErr w:type="gramStart"/>
      <w:r w:rsidR="00197CC6" w:rsidRPr="00197CC6">
        <w:rPr>
          <w:rFonts w:ascii="GHEA Grapalat" w:hAnsi="GHEA Grapalat"/>
          <w:b/>
          <w:i w:val="0"/>
          <w:spacing w:val="6"/>
          <w:sz w:val="24"/>
          <w:szCs w:val="24"/>
        </w:rPr>
        <w:t>,у</w:t>
      </w:r>
      <w:proofErr w:type="gramEnd"/>
      <w:r w:rsidR="00197CC6" w:rsidRPr="00197CC6">
        <w:rPr>
          <w:rFonts w:ascii="GHEA Grapalat" w:hAnsi="GHEA Grapalat"/>
          <w:b/>
          <w:i w:val="0"/>
          <w:spacing w:val="6"/>
          <w:sz w:val="24"/>
          <w:szCs w:val="24"/>
        </w:rPr>
        <w:t>л</w:t>
      </w:r>
      <w:proofErr w:type="spellEnd"/>
      <w:r w:rsidR="00197CC6" w:rsidRPr="00197CC6">
        <w:rPr>
          <w:rFonts w:ascii="GHEA Grapalat" w:hAnsi="GHEA Grapalat"/>
          <w:b/>
          <w:i w:val="0"/>
          <w:spacing w:val="6"/>
          <w:sz w:val="24"/>
          <w:szCs w:val="24"/>
        </w:rPr>
        <w:t>. Маштоца 30</w:t>
      </w:r>
      <w:r w:rsidRPr="000F0CA8">
        <w:rPr>
          <w:rFonts w:ascii="GHEA Grapalat" w:hAnsi="GHEA Grapalat"/>
          <w:i w:val="0"/>
          <w:sz w:val="24"/>
          <w:szCs w:val="24"/>
        </w:rPr>
        <w:t>в документарной форме, до</w:t>
      </w:r>
      <w:r w:rsidR="00F76F2B" w:rsidRPr="00F76F2B">
        <w:rPr>
          <w:rFonts w:ascii="GHEA Grapalat" w:hAnsi="GHEA Grapalat"/>
          <w:i w:val="0"/>
          <w:sz w:val="24"/>
          <w:szCs w:val="24"/>
        </w:rPr>
        <w:t>40</w:t>
      </w:r>
      <w:r w:rsidR="00197CC6" w:rsidRPr="00197CC6">
        <w:rPr>
          <w:rFonts w:ascii="GHEA Grapalat" w:hAnsi="GHEA Grapalat"/>
          <w:i w:val="0"/>
          <w:sz w:val="24"/>
          <w:szCs w:val="24"/>
        </w:rPr>
        <w:t xml:space="preserve"> </w:t>
      </w:r>
      <w:r w:rsidRPr="000F0CA8">
        <w:rPr>
          <w:rFonts w:ascii="GHEA Grapalat" w:hAnsi="GHEA Grapalat"/>
          <w:i w:val="0"/>
          <w:sz w:val="24"/>
          <w:szCs w:val="24"/>
        </w:rPr>
        <w:t xml:space="preserve">часов </w:t>
      </w:r>
      <w:r w:rsidR="00197CC6" w:rsidRPr="00197CC6">
        <w:rPr>
          <w:rFonts w:ascii="GHEA Grapalat" w:hAnsi="GHEA Grapalat"/>
          <w:i w:val="0"/>
          <w:sz w:val="24"/>
          <w:szCs w:val="24"/>
        </w:rPr>
        <w:t>11:00</w:t>
      </w:r>
      <w:r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2028BF" w:rsidRPr="001B32D9" w:rsidRDefault="002028BF" w:rsidP="002028BF">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197CC6" w:rsidRPr="00197CC6" w:rsidRDefault="00EF52E4" w:rsidP="00197CC6">
      <w:pPr>
        <w:pStyle w:val="a3"/>
        <w:widowControl w:val="0"/>
        <w:spacing w:after="160"/>
        <w:ind w:firstLine="567"/>
        <w:rPr>
          <w:rFonts w:ascii="GHEA Grapalat" w:hAnsi="GHEA Grapalat"/>
          <w:b/>
          <w:bCs/>
          <w:i w:val="0"/>
          <w:sz w:val="24"/>
          <w:szCs w:val="24"/>
        </w:rPr>
      </w:pPr>
      <w:r w:rsidRPr="000F0CA8">
        <w:rPr>
          <w:rFonts w:ascii="GHEA Grapalat" w:hAnsi="GHEA Grapalat"/>
          <w:i w:val="0"/>
          <w:sz w:val="24"/>
          <w:szCs w:val="24"/>
        </w:rPr>
        <w:t xml:space="preserve">Вскрытие заявок будет проводиться по </w:t>
      </w:r>
      <w:r w:rsidRPr="00EF350E">
        <w:rPr>
          <w:rFonts w:ascii="GHEA Grapalat" w:hAnsi="GHEA Grapalat"/>
          <w:i w:val="0"/>
          <w:sz w:val="24"/>
          <w:szCs w:val="24"/>
          <w:highlight w:val="yellow"/>
        </w:rPr>
        <w:t xml:space="preserve">адресу </w:t>
      </w:r>
      <w:r w:rsidR="00197CC6" w:rsidRPr="00EF350E">
        <w:rPr>
          <w:rFonts w:ascii="GHEA Grapalat" w:hAnsi="GHEA Grapalat"/>
          <w:b/>
          <w:i w:val="0"/>
          <w:sz w:val="24"/>
          <w:szCs w:val="24"/>
          <w:highlight w:val="yellow"/>
        </w:rPr>
        <w:t xml:space="preserve">РА </w:t>
      </w:r>
      <w:proofErr w:type="spellStart"/>
      <w:r w:rsidR="00197CC6" w:rsidRPr="00EF350E">
        <w:rPr>
          <w:rFonts w:ascii="GHEA Grapalat" w:hAnsi="GHEA Grapalat"/>
          <w:b/>
          <w:i w:val="0"/>
          <w:sz w:val="24"/>
          <w:szCs w:val="24"/>
          <w:highlight w:val="yellow"/>
        </w:rPr>
        <w:t>Армавирская</w:t>
      </w:r>
      <w:proofErr w:type="spellEnd"/>
      <w:r w:rsidR="00197CC6" w:rsidRPr="00EF350E">
        <w:rPr>
          <w:rFonts w:ascii="GHEA Grapalat" w:hAnsi="GHEA Grapalat"/>
          <w:b/>
          <w:i w:val="0"/>
          <w:sz w:val="24"/>
          <w:szCs w:val="24"/>
          <w:highlight w:val="yellow"/>
        </w:rPr>
        <w:t xml:space="preserve"> область, село </w:t>
      </w:r>
      <w:proofErr w:type="spellStart"/>
      <w:r w:rsidR="00197CC6" w:rsidRPr="00EF350E">
        <w:rPr>
          <w:rFonts w:ascii="GHEA Grapalat" w:hAnsi="GHEA Grapalat"/>
          <w:b/>
          <w:i w:val="0"/>
          <w:sz w:val="24"/>
          <w:szCs w:val="24"/>
          <w:highlight w:val="yellow"/>
        </w:rPr>
        <w:t>Гегакерт</w:t>
      </w:r>
      <w:proofErr w:type="gramStart"/>
      <w:r w:rsidR="00197CC6" w:rsidRPr="00EF350E">
        <w:rPr>
          <w:rFonts w:ascii="GHEA Grapalat" w:hAnsi="GHEA Grapalat"/>
          <w:b/>
          <w:i w:val="0"/>
          <w:sz w:val="24"/>
          <w:szCs w:val="24"/>
          <w:highlight w:val="yellow"/>
        </w:rPr>
        <w:t>,у</w:t>
      </w:r>
      <w:proofErr w:type="gramEnd"/>
      <w:r w:rsidR="00197CC6" w:rsidRPr="00EF350E">
        <w:rPr>
          <w:rFonts w:ascii="GHEA Grapalat" w:hAnsi="GHEA Grapalat"/>
          <w:b/>
          <w:i w:val="0"/>
          <w:sz w:val="24"/>
          <w:szCs w:val="24"/>
          <w:highlight w:val="yellow"/>
        </w:rPr>
        <w:t>л</w:t>
      </w:r>
      <w:proofErr w:type="spellEnd"/>
      <w:r w:rsidR="00197CC6" w:rsidRPr="00EF350E">
        <w:rPr>
          <w:rFonts w:ascii="GHEA Grapalat" w:hAnsi="GHEA Grapalat"/>
          <w:b/>
          <w:i w:val="0"/>
          <w:sz w:val="24"/>
          <w:szCs w:val="24"/>
          <w:highlight w:val="yellow"/>
        </w:rPr>
        <w:t>. Маштоца 30.</w:t>
      </w:r>
      <w:r w:rsidR="00197CC6" w:rsidRPr="00EF350E">
        <w:rPr>
          <w:rFonts w:ascii="GHEA Grapalat" w:hAnsi="GHEA Grapalat"/>
          <w:i w:val="0"/>
          <w:sz w:val="24"/>
          <w:szCs w:val="24"/>
          <w:highlight w:val="yellow"/>
        </w:rPr>
        <w:t xml:space="preserve">, в </w:t>
      </w:r>
      <w:r w:rsidR="00197CC6" w:rsidRPr="00EF350E">
        <w:rPr>
          <w:rFonts w:ascii="GHEA Grapalat" w:hAnsi="GHEA Grapalat"/>
          <w:b/>
          <w:i w:val="0"/>
          <w:iCs/>
          <w:sz w:val="24"/>
          <w:szCs w:val="24"/>
          <w:highlight w:val="yellow"/>
          <w:lang w:val="hy-AM"/>
        </w:rPr>
        <w:t>1</w:t>
      </w:r>
      <w:r w:rsidR="00197CC6" w:rsidRPr="00EF350E">
        <w:rPr>
          <w:rFonts w:ascii="GHEA Grapalat" w:hAnsi="GHEA Grapalat"/>
          <w:b/>
          <w:i w:val="0"/>
          <w:iCs/>
          <w:sz w:val="24"/>
          <w:szCs w:val="24"/>
          <w:highlight w:val="yellow"/>
        </w:rPr>
        <w:t>1:00</w:t>
      </w:r>
      <w:r w:rsidR="00197CC6" w:rsidRPr="00EF350E">
        <w:rPr>
          <w:rFonts w:ascii="GHEA Grapalat" w:hAnsi="GHEA Grapalat"/>
          <w:b/>
          <w:i w:val="0"/>
          <w:sz w:val="24"/>
          <w:szCs w:val="24"/>
          <w:highlight w:val="yellow"/>
        </w:rPr>
        <w:t xml:space="preserve"> </w:t>
      </w:r>
      <w:r w:rsidR="00197CC6" w:rsidRPr="00EF350E">
        <w:rPr>
          <w:rFonts w:ascii="GHEA Grapalat" w:hAnsi="GHEA Grapalat"/>
          <w:i w:val="0"/>
          <w:sz w:val="24"/>
          <w:szCs w:val="24"/>
          <w:highlight w:val="yellow"/>
        </w:rPr>
        <w:t xml:space="preserve">часов </w:t>
      </w:r>
      <w:r w:rsidR="00197CC6" w:rsidRPr="00EF350E">
        <w:rPr>
          <w:rFonts w:ascii="GHEA Grapalat" w:hAnsi="GHEA Grapalat"/>
          <w:b/>
          <w:bCs/>
          <w:i w:val="0"/>
          <w:sz w:val="24"/>
          <w:szCs w:val="24"/>
          <w:highlight w:val="yellow"/>
        </w:rPr>
        <w:t>"</w:t>
      </w:r>
      <w:r w:rsidR="00F76F2B" w:rsidRPr="00EF350E">
        <w:rPr>
          <w:rFonts w:ascii="GHEA Grapalat" w:hAnsi="GHEA Grapalat"/>
          <w:b/>
          <w:bCs/>
          <w:i w:val="0"/>
          <w:sz w:val="24"/>
          <w:szCs w:val="24"/>
          <w:highlight w:val="yellow"/>
        </w:rPr>
        <w:t>0</w:t>
      </w:r>
      <w:r w:rsidR="00EF350E" w:rsidRPr="00EF350E">
        <w:rPr>
          <w:rFonts w:ascii="GHEA Grapalat" w:hAnsi="GHEA Grapalat"/>
          <w:b/>
          <w:bCs/>
          <w:i w:val="0"/>
          <w:sz w:val="24"/>
          <w:szCs w:val="24"/>
          <w:highlight w:val="yellow"/>
          <w:lang w:val="en-US"/>
        </w:rPr>
        <w:t>8</w:t>
      </w:r>
      <w:r w:rsidR="00197CC6" w:rsidRPr="00EF350E">
        <w:rPr>
          <w:rFonts w:ascii="GHEA Grapalat" w:hAnsi="GHEA Grapalat"/>
          <w:b/>
          <w:bCs/>
          <w:i w:val="0"/>
          <w:sz w:val="24"/>
          <w:szCs w:val="24"/>
          <w:highlight w:val="yellow"/>
        </w:rPr>
        <w:t>" "</w:t>
      </w:r>
      <w:r w:rsidR="00F76F2B" w:rsidRPr="00EF350E">
        <w:rPr>
          <w:rFonts w:ascii="GHEA Grapalat" w:hAnsi="GHEA Grapalat"/>
          <w:b/>
          <w:bCs/>
          <w:i w:val="0"/>
          <w:sz w:val="24"/>
          <w:szCs w:val="24"/>
          <w:highlight w:val="yellow"/>
        </w:rPr>
        <w:t>август</w:t>
      </w:r>
      <w:r w:rsidR="00197CC6" w:rsidRPr="00EF350E">
        <w:rPr>
          <w:rFonts w:ascii="GHEA Grapalat" w:hAnsi="GHEA Grapalat"/>
          <w:b/>
          <w:bCs/>
          <w:i w:val="0"/>
          <w:sz w:val="24"/>
          <w:szCs w:val="24"/>
          <w:highlight w:val="yellow"/>
        </w:rPr>
        <w:t>" "2022".</w:t>
      </w:r>
    </w:p>
    <w:p w:rsidR="00EF52E4" w:rsidRDefault="00EF52E4" w:rsidP="00197CC6">
      <w:pPr>
        <w:pStyle w:val="a3"/>
        <w:widowControl w:val="0"/>
        <w:spacing w:after="160"/>
        <w:ind w:firstLine="567"/>
        <w:rPr>
          <w:rFonts w:ascii="GHEA Grapalat" w:hAnsi="GHEA Grapalat"/>
        </w:rPr>
      </w:pPr>
      <w:r>
        <w:rPr>
          <w:rFonts w:ascii="GHEA Grapalat" w:hAnsi="GHEA Grapalat"/>
        </w:rPr>
        <w:br w:type="page"/>
      </w:r>
    </w:p>
    <w:p w:rsidR="00BE1C5E" w:rsidRPr="001B32D9" w:rsidRDefault="00BE1C5E" w:rsidP="00B46D58">
      <w:pPr>
        <w:pStyle w:val="a3"/>
        <w:widowControl w:val="0"/>
        <w:spacing w:after="160" w:line="240" w:lineRule="auto"/>
        <w:ind w:firstLine="567"/>
        <w:rPr>
          <w:rFonts w:ascii="GHEA Grapalat" w:hAnsi="GHEA Grapalat"/>
          <w:i w:val="0"/>
          <w:sz w:val="24"/>
          <w:szCs w:val="24"/>
        </w:rPr>
      </w:pPr>
    </w:p>
    <w:p w:rsidR="00BE1C5E" w:rsidRPr="003A1EBB" w:rsidRDefault="00754697" w:rsidP="00B46D58">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DE75F6" w:rsidRPr="001A774A" w:rsidRDefault="00DE75F6" w:rsidP="00DE75F6">
      <w:pPr>
        <w:pStyle w:val="a3"/>
        <w:widowControl w:val="0"/>
        <w:spacing w:line="240" w:lineRule="auto"/>
        <w:ind w:firstLine="0"/>
        <w:rPr>
          <w:rFonts w:ascii="GHEA Grapalat" w:hAnsi="GHEA Grapalat"/>
          <w:b/>
          <w:i w:val="0"/>
          <w:sz w:val="24"/>
          <w:szCs w:val="24"/>
        </w:rPr>
      </w:pPr>
      <w:proofErr w:type="spellStart"/>
      <w:r w:rsidRPr="001A774A">
        <w:rPr>
          <w:rFonts w:ascii="GHEA Grapalat" w:hAnsi="GHEA Grapalat"/>
          <w:b/>
          <w:i w:val="0"/>
          <w:sz w:val="24"/>
          <w:szCs w:val="24"/>
        </w:rPr>
        <w:t>Н.Левонян</w:t>
      </w:r>
      <w:proofErr w:type="spellEnd"/>
    </w:p>
    <w:p w:rsidR="009F18D0" w:rsidRPr="003A1EBB" w:rsidRDefault="009F18D0" w:rsidP="00B46D58">
      <w:pPr>
        <w:pStyle w:val="a3"/>
        <w:widowControl w:val="0"/>
        <w:spacing w:after="160" w:line="240" w:lineRule="auto"/>
        <w:ind w:left="993" w:firstLine="0"/>
        <w:rPr>
          <w:rFonts w:ascii="GHEA Grapalat" w:hAnsi="GHEA Grapalat"/>
          <w:i w:val="0"/>
          <w:sz w:val="16"/>
          <w:szCs w:val="16"/>
        </w:rPr>
      </w:pPr>
      <w:r w:rsidRPr="00BE1C5E">
        <w:rPr>
          <w:rFonts w:ascii="GHEA Grapalat" w:hAnsi="GHEA Grapalat"/>
          <w:i w:val="0"/>
          <w:sz w:val="16"/>
          <w:szCs w:val="16"/>
        </w:rPr>
        <w:t>имя, фамилия</w:t>
      </w:r>
    </w:p>
    <w:p w:rsidR="00DE75F6" w:rsidRPr="00B91732" w:rsidRDefault="00DE75F6" w:rsidP="00DE75F6">
      <w:pPr>
        <w:pStyle w:val="a3"/>
        <w:widowControl w:val="0"/>
        <w:spacing w:line="240" w:lineRule="auto"/>
        <w:ind w:left="1701" w:firstLine="0"/>
        <w:rPr>
          <w:rFonts w:ascii="GHEA Grapalat" w:hAnsi="GHEA Grapalat"/>
          <w:b/>
          <w:i w:val="0"/>
        </w:rPr>
      </w:pPr>
      <w:r w:rsidRPr="00E86D0D">
        <w:rPr>
          <w:rFonts w:ascii="GHEA Grapalat" w:hAnsi="GHEA Grapalat"/>
          <w:i w:val="0"/>
        </w:rPr>
        <w:t xml:space="preserve">Телефон </w:t>
      </w:r>
      <w:r w:rsidRPr="00B91732">
        <w:rPr>
          <w:rFonts w:ascii="GHEA Grapalat" w:hAnsi="GHEA Grapalat"/>
          <w:b/>
          <w:i w:val="0"/>
        </w:rPr>
        <w:t>093-73-83-17</w:t>
      </w:r>
    </w:p>
    <w:p w:rsidR="00DE75F6" w:rsidRPr="003D63E0" w:rsidRDefault="00DE75F6" w:rsidP="00DE75F6">
      <w:pPr>
        <w:pStyle w:val="a3"/>
        <w:widowControl w:val="0"/>
        <w:spacing w:line="240" w:lineRule="auto"/>
        <w:ind w:left="1701" w:firstLine="0"/>
        <w:rPr>
          <w:rFonts w:ascii="GHEA Grapalat" w:hAnsi="GHEA Grapalat"/>
          <w:b/>
          <w:i w:val="0"/>
          <w:sz w:val="24"/>
          <w:szCs w:val="24"/>
          <w:u w:val="single"/>
          <w:lang w:val="af-ZA"/>
        </w:rPr>
      </w:pPr>
      <w:r w:rsidRPr="00E86D0D">
        <w:rPr>
          <w:rFonts w:ascii="GHEA Grapalat" w:hAnsi="GHEA Grapalat"/>
          <w:i w:val="0"/>
        </w:rPr>
        <w:t xml:space="preserve">Электронная почта </w:t>
      </w:r>
      <w:r w:rsidRPr="003D63E0">
        <w:rPr>
          <w:rFonts w:ascii="GHEA Grapalat" w:hAnsi="GHEA Grapalat"/>
          <w:i w:val="0"/>
        </w:rPr>
        <w:t xml:space="preserve">   </w:t>
      </w:r>
      <w:r w:rsidRPr="003D63E0">
        <w:rPr>
          <w:rFonts w:ascii="GHEA Grapalat" w:hAnsi="GHEA Grapalat"/>
          <w:b/>
          <w:i w:val="0"/>
          <w:lang w:val="af-ZA"/>
        </w:rPr>
        <w:t>nareklevonyan041091@mail.ru</w:t>
      </w:r>
    </w:p>
    <w:p w:rsidR="00DE75F6" w:rsidRPr="005053A0" w:rsidRDefault="00DE75F6" w:rsidP="00DE75F6">
      <w:pPr>
        <w:pStyle w:val="a3"/>
        <w:widowControl w:val="0"/>
        <w:spacing w:line="240" w:lineRule="auto"/>
        <w:ind w:left="1701" w:firstLine="0"/>
        <w:rPr>
          <w:rFonts w:ascii="Arial Unicode" w:hAnsi="Arial Unicode" w:cs="Courier New"/>
          <w:b/>
          <w:i w:val="0"/>
          <w:color w:val="202124"/>
          <w:sz w:val="18"/>
          <w:szCs w:val="18"/>
          <w:lang w:bidi="ar-SA"/>
        </w:rPr>
      </w:pPr>
      <w:r w:rsidRPr="00E86D0D">
        <w:rPr>
          <w:rFonts w:ascii="GHEA Grapalat" w:hAnsi="GHEA Grapalat"/>
          <w:iCs/>
        </w:rPr>
        <w:t xml:space="preserve">Заказчик </w:t>
      </w:r>
      <w:proofErr w:type="spellStart"/>
      <w:r w:rsidRPr="003D63E0">
        <w:rPr>
          <w:rFonts w:ascii="Arial Unicode" w:hAnsi="Arial Unicode" w:cs="Courier New"/>
          <w:b/>
          <w:i w:val="0"/>
          <w:color w:val="202124"/>
          <w:sz w:val="18"/>
          <w:szCs w:val="18"/>
          <w:lang w:bidi="ar-SA"/>
        </w:rPr>
        <w:t>Хой</w:t>
      </w:r>
      <w:proofErr w:type="spellEnd"/>
      <w:r w:rsidRPr="003D63E0">
        <w:rPr>
          <w:rFonts w:ascii="Arial Unicode" w:hAnsi="Arial Unicode" w:cs="Courier New"/>
          <w:b/>
          <w:i w:val="0"/>
          <w:color w:val="202124"/>
          <w:sz w:val="18"/>
          <w:szCs w:val="18"/>
          <w:lang w:bidi="ar-SA"/>
        </w:rPr>
        <w:t xml:space="preserve"> муниципалитет</w:t>
      </w:r>
    </w:p>
    <w:p w:rsidR="00D33124" w:rsidRPr="005053A0" w:rsidRDefault="00D33124" w:rsidP="00DE75F6">
      <w:pPr>
        <w:pStyle w:val="a3"/>
        <w:widowControl w:val="0"/>
        <w:spacing w:line="240" w:lineRule="auto"/>
        <w:ind w:left="1701" w:firstLine="0"/>
        <w:rPr>
          <w:rFonts w:ascii="Arial Unicode" w:hAnsi="Arial Unicode" w:cs="Courier New"/>
          <w:b/>
          <w:i w:val="0"/>
          <w:color w:val="202124"/>
          <w:sz w:val="18"/>
          <w:szCs w:val="18"/>
          <w:lang w:bidi="ar-SA"/>
        </w:rPr>
      </w:pPr>
    </w:p>
    <w:p w:rsidR="00D33124" w:rsidRPr="005053A0" w:rsidRDefault="00D33124" w:rsidP="00DE75F6">
      <w:pPr>
        <w:pStyle w:val="a3"/>
        <w:widowControl w:val="0"/>
        <w:spacing w:line="240" w:lineRule="auto"/>
        <w:ind w:left="1701" w:firstLine="0"/>
        <w:rPr>
          <w:rFonts w:ascii="Arial Unicode" w:hAnsi="Arial Unicode" w:cs="Courier New"/>
          <w:b/>
          <w:i w:val="0"/>
          <w:color w:val="202124"/>
          <w:sz w:val="18"/>
          <w:szCs w:val="18"/>
          <w:lang w:bidi="ar-SA"/>
        </w:rPr>
      </w:pPr>
    </w:p>
    <w:p w:rsidR="00DE75F6" w:rsidRPr="00E86D0D" w:rsidRDefault="00D33124" w:rsidP="00D33124">
      <w:pPr>
        <w:pStyle w:val="a3"/>
        <w:widowControl w:val="0"/>
        <w:spacing w:line="240" w:lineRule="auto"/>
        <w:ind w:firstLine="0"/>
        <w:rPr>
          <w:rFonts w:ascii="GHEA Grapalat" w:hAnsi="GHEA Grapalat"/>
          <w:i w:val="0"/>
        </w:rPr>
      </w:pPr>
      <w:r w:rsidRPr="00D33124">
        <w:rPr>
          <w:rFonts w:ascii="GHEA Grapalat" w:hAnsi="GHEA Grapalat" w:cs="Sylfaen"/>
          <w:b/>
        </w:rPr>
        <w:t>НАСТОЯЩАЯ ПРОЦЕДУРА ЗАКУПОК ОРГАНИЗОВАНА В РАМКАХ ЧАСТИ 6 СТАТЬИ 15 ЗАКОНА РА «О ЗАКУПКАХ».</w:t>
      </w:r>
      <w:r w:rsidR="00DE75F6" w:rsidRPr="00E86D0D">
        <w:rPr>
          <w:rFonts w:ascii="GHEA Grapalat" w:hAnsi="GHEA Grapalat" w:cs="Sylfaen"/>
          <w:b/>
        </w:rPr>
        <w:br w:type="page"/>
      </w:r>
    </w:p>
    <w:p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F76F2B" w:rsidRPr="00F76F2B" w:rsidRDefault="005D7731" w:rsidP="00F76F2B">
      <w:pPr>
        <w:pStyle w:val="aa"/>
        <w:ind w:firstLine="567"/>
        <w:jc w:val="right"/>
        <w:rPr>
          <w:rFonts w:ascii="GHEA Grapalat" w:hAnsi="GHEA Grapalat"/>
        </w:rPr>
      </w:pPr>
      <w:r w:rsidRPr="009044F1">
        <w:rPr>
          <w:rFonts w:ascii="GHEA Grapalat" w:hAnsi="GHEA Grapalat"/>
        </w:rPr>
        <w:t xml:space="preserve">Решением Оценочной комиссии </w:t>
      </w:r>
      <w:r w:rsidR="00863169" w:rsidRPr="00863169">
        <w:rPr>
          <w:rFonts w:ascii="GHEA Grapalat" w:hAnsi="GHEA Grapalat"/>
        </w:rPr>
        <w:t xml:space="preserve"> </w:t>
      </w:r>
      <w:r w:rsidR="00F76F2B" w:rsidRPr="00F76F2B">
        <w:rPr>
          <w:rFonts w:ascii="GHEA Grapalat" w:hAnsi="GHEA Grapalat"/>
          <w:sz w:val="16"/>
          <w:szCs w:val="16"/>
        </w:rPr>
        <w:t xml:space="preserve"> ОТКРЫТОМ КОНКУРСЕ</w:t>
      </w:r>
      <w:r w:rsidR="00F76F2B" w:rsidRPr="00F76F2B">
        <w:rPr>
          <w:rFonts w:ascii="GHEA Grapalat" w:hAnsi="GHEA Grapalat"/>
          <w:sz w:val="16"/>
          <w:szCs w:val="16"/>
          <w:vertAlign w:val="superscript"/>
        </w:rPr>
        <w:footnoteReference w:customMarkFollows="1" w:id="2"/>
        <w:t>*</w:t>
      </w:r>
    </w:p>
    <w:p w:rsidR="00863169" w:rsidRPr="00863169" w:rsidRDefault="00863169" w:rsidP="00863169">
      <w:pPr>
        <w:pStyle w:val="aa"/>
        <w:ind w:firstLine="567"/>
        <w:jc w:val="right"/>
        <w:rPr>
          <w:rFonts w:ascii="GHEA Grapalat" w:hAnsi="GHEA Grapalat"/>
        </w:rPr>
      </w:pPr>
    </w:p>
    <w:p w:rsidR="00197CC6" w:rsidRPr="00197CC6" w:rsidRDefault="001B32D9" w:rsidP="00197CC6">
      <w:pPr>
        <w:pStyle w:val="aa"/>
        <w:ind w:firstLine="567"/>
        <w:jc w:val="right"/>
        <w:rPr>
          <w:rFonts w:ascii="GHEA Grapalat" w:hAnsi="GHEA Grapalat"/>
        </w:rPr>
      </w:pPr>
      <w:r w:rsidRPr="001B32D9">
        <w:rPr>
          <w:rFonts w:ascii="GHEA Grapalat" w:hAnsi="GHEA Grapalat" w:cs="Sylfaen"/>
          <w:i/>
        </w:rPr>
        <w:br/>
      </w:r>
      <w:r w:rsidR="00096865" w:rsidRPr="009044F1">
        <w:rPr>
          <w:rFonts w:ascii="GHEA Grapalat" w:hAnsi="GHEA Grapalat"/>
          <w:i/>
        </w:rPr>
        <w:t xml:space="preserve">под кодом </w:t>
      </w:r>
      <w:r w:rsidR="00F76F2B">
        <w:rPr>
          <w:rFonts w:ascii="GHEA Grapalat" w:hAnsi="GHEA Grapalat"/>
          <w:lang w:val="en-US"/>
        </w:rPr>
        <w:t>AMXH</w:t>
      </w:r>
      <w:r w:rsidR="00F76F2B" w:rsidRPr="003F39CD">
        <w:rPr>
          <w:rFonts w:ascii="GHEA Grapalat" w:hAnsi="GHEA Grapalat"/>
        </w:rPr>
        <w:t>-</w:t>
      </w:r>
      <w:proofErr w:type="spellStart"/>
      <w:r w:rsidR="00F76F2B">
        <w:rPr>
          <w:rFonts w:ascii="GHEA Grapalat" w:hAnsi="GHEA Grapalat"/>
          <w:lang w:val="en-US"/>
        </w:rPr>
        <w:t>BMAShDzB</w:t>
      </w:r>
      <w:proofErr w:type="spellEnd"/>
      <w:r w:rsidR="00F76F2B" w:rsidRPr="003F39CD">
        <w:rPr>
          <w:rFonts w:ascii="GHEA Grapalat" w:hAnsi="GHEA Grapalat"/>
        </w:rPr>
        <w:t xml:space="preserve"> -22/05</w:t>
      </w:r>
    </w:p>
    <w:p w:rsidR="00096865" w:rsidRPr="009044F1" w:rsidRDefault="001B32D9" w:rsidP="00B46D58">
      <w:pPr>
        <w:pStyle w:val="aa"/>
        <w:widowControl w:val="0"/>
        <w:spacing w:after="160"/>
        <w:ind w:firstLine="567"/>
        <w:jc w:val="right"/>
        <w:rPr>
          <w:rFonts w:ascii="GHEA Grapalat" w:hAnsi="GHEA Grapalat"/>
          <w:i/>
        </w:rPr>
      </w:pPr>
      <w:r w:rsidRPr="001B32D9">
        <w:rPr>
          <w:rFonts w:ascii="GHEA Grapalat" w:hAnsi="GHEA Grapalat" w:cs="Times Armenian"/>
          <w:i/>
        </w:rPr>
        <w:br/>
      </w:r>
      <w:r w:rsidR="00A46F92">
        <w:rPr>
          <w:rFonts w:ascii="GHEA Grapalat" w:hAnsi="GHEA Grapalat"/>
          <w:i/>
        </w:rPr>
        <w:t xml:space="preserve">№ </w:t>
      </w:r>
      <w:r w:rsidR="00DE75F6" w:rsidRPr="00DE75F6">
        <w:rPr>
          <w:rFonts w:ascii="GHEA Grapalat" w:hAnsi="GHEA Grapalat"/>
          <w:i/>
        </w:rPr>
        <w:t>01</w:t>
      </w:r>
      <w:r w:rsidR="00096865" w:rsidRPr="009044F1">
        <w:rPr>
          <w:rFonts w:ascii="GHEA Grapalat" w:hAnsi="GHEA Grapalat"/>
          <w:i/>
        </w:rPr>
        <w:t xml:space="preserve"> от </w:t>
      </w:r>
      <w:r w:rsidR="00DE75F6" w:rsidRPr="00DE75F6">
        <w:rPr>
          <w:rFonts w:ascii="GHEA Grapalat" w:hAnsi="GHEA Grapalat"/>
          <w:i/>
        </w:rPr>
        <w:t>2</w:t>
      </w:r>
      <w:r w:rsidR="00EF350E">
        <w:rPr>
          <w:rFonts w:ascii="GHEA Grapalat" w:hAnsi="GHEA Grapalat"/>
          <w:i/>
          <w:lang w:val="en-US"/>
        </w:rPr>
        <w:t>7</w:t>
      </w:r>
      <w:bookmarkStart w:id="0" w:name="_GoBack"/>
      <w:bookmarkEnd w:id="0"/>
      <w:r w:rsidR="00DE75F6" w:rsidRPr="00DE75F6">
        <w:rPr>
          <w:rFonts w:ascii="GHEA Grapalat" w:hAnsi="GHEA Grapalat"/>
          <w:i/>
        </w:rPr>
        <w:t>.06.</w:t>
      </w:r>
      <w:r w:rsidR="00096865" w:rsidRPr="009044F1">
        <w:rPr>
          <w:rFonts w:ascii="GHEA Grapalat" w:hAnsi="GHEA Grapalat"/>
          <w:i/>
        </w:rPr>
        <w:t xml:space="preserve"> 20</w:t>
      </w:r>
      <w:r w:rsidR="009F10E4">
        <w:rPr>
          <w:rFonts w:ascii="GHEA Grapalat" w:hAnsi="GHEA Grapalat"/>
          <w:i/>
        </w:rPr>
        <w:t xml:space="preserve"> </w:t>
      </w:r>
      <w:r w:rsidR="00DE75F6" w:rsidRPr="00D33124">
        <w:rPr>
          <w:rFonts w:ascii="GHEA Grapalat" w:hAnsi="GHEA Grapalat"/>
          <w:i/>
        </w:rPr>
        <w:t>22</w:t>
      </w:r>
      <w:r w:rsidR="00096865" w:rsidRPr="009044F1">
        <w:rPr>
          <w:rFonts w:ascii="GHEA Grapalat" w:hAnsi="GHEA Grapalat"/>
          <w:i/>
        </w:rPr>
        <w:t>г.</w:t>
      </w:r>
    </w:p>
    <w:p w:rsidR="00096865" w:rsidRPr="009044F1" w:rsidRDefault="00096865" w:rsidP="00B46D58">
      <w:pPr>
        <w:pStyle w:val="aa"/>
        <w:widowControl w:val="0"/>
        <w:spacing w:after="160"/>
        <w:ind w:right="-7" w:firstLine="567"/>
        <w:jc w:val="center"/>
        <w:rPr>
          <w:rFonts w:ascii="GHEA Grapalat" w:hAnsi="GHEA Grapalat"/>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A76C15" w:rsidP="00B46D58">
      <w:pPr>
        <w:pStyle w:val="aa"/>
        <w:widowControl w:val="0"/>
        <w:spacing w:after="160"/>
        <w:ind w:right="-7" w:firstLine="567"/>
        <w:jc w:val="center"/>
        <w:rPr>
          <w:rFonts w:ascii="GHEA Grapalat" w:hAnsi="GHEA Grapalat"/>
        </w:rPr>
      </w:pPr>
      <w:r w:rsidRPr="009044F1">
        <w:rPr>
          <w:rFonts w:ascii="GHEA Grapalat" w:hAnsi="GHEA Grapalat"/>
          <w:i/>
        </w:rPr>
        <w:t>"</w:t>
      </w:r>
      <w:r w:rsidR="00DE75F6" w:rsidRPr="00DE75F6">
        <w:rPr>
          <w:rFonts w:ascii="Arial Unicode" w:hAnsi="Arial Unicode" w:cs="Courier New"/>
          <w:b/>
          <w:color w:val="202124"/>
          <w:sz w:val="18"/>
          <w:szCs w:val="18"/>
          <w:lang w:bidi="ar-SA"/>
        </w:rPr>
        <w:t xml:space="preserve"> </w:t>
      </w:r>
      <w:proofErr w:type="spellStart"/>
      <w:r w:rsidR="00DE75F6" w:rsidRPr="00531194">
        <w:rPr>
          <w:rFonts w:ascii="Arial Unicode" w:hAnsi="Arial Unicode" w:cs="Courier New"/>
          <w:b/>
          <w:color w:val="202124"/>
          <w:sz w:val="32"/>
          <w:szCs w:val="32"/>
          <w:lang w:bidi="ar-SA"/>
        </w:rPr>
        <w:t>Хой</w:t>
      </w:r>
      <w:proofErr w:type="spellEnd"/>
      <w:r w:rsidR="00DE75F6" w:rsidRPr="00531194">
        <w:rPr>
          <w:rFonts w:ascii="Arial Unicode" w:hAnsi="Arial Unicode" w:cs="Courier New"/>
          <w:b/>
          <w:color w:val="202124"/>
          <w:sz w:val="32"/>
          <w:szCs w:val="32"/>
          <w:lang w:bidi="ar-SA"/>
        </w:rPr>
        <w:t xml:space="preserve"> муниципалитет</w:t>
      </w:r>
      <w:r w:rsidR="00DE75F6" w:rsidRPr="009044F1">
        <w:rPr>
          <w:rFonts w:ascii="GHEA Grapalat" w:hAnsi="GHEA Grapalat"/>
          <w:i/>
        </w:rPr>
        <w:t xml:space="preserve"> </w:t>
      </w:r>
      <w:r w:rsidRPr="009044F1">
        <w:rPr>
          <w:rFonts w:ascii="GHEA Grapalat" w:hAnsi="GHEA Grapalat"/>
          <w:i/>
        </w:rPr>
        <w:t>"</w:t>
      </w: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660FE4" w:rsidP="00B46D58">
      <w:pPr>
        <w:pStyle w:val="aa"/>
        <w:widowControl w:val="0"/>
        <w:spacing w:after="160"/>
        <w:ind w:right="-7"/>
        <w:jc w:val="center"/>
        <w:rPr>
          <w:rFonts w:ascii="GHEA Grapalat" w:hAnsi="GHEA Grapalat"/>
        </w:rPr>
      </w:pPr>
      <w:r w:rsidRPr="00660FE4">
        <w:rPr>
          <w:rFonts w:ascii="GHEA Grapalat" w:hAnsi="GHEA Grapalat"/>
          <w:b/>
          <w:sz w:val="20"/>
          <w:szCs w:val="20"/>
        </w:rPr>
        <w:t>НА ОТКРЫТЫЙ КОНКУРС</w:t>
      </w:r>
      <w:r w:rsidR="002B32D6" w:rsidRPr="00D33124">
        <w:rPr>
          <w:rFonts w:ascii="GHEA Grapalat" w:hAnsi="GHEA Grapalat"/>
          <w:b/>
        </w:rPr>
        <w:t>, ОБЪЯВЛЕННЫЙ С ЦЕЛЬЮ ПРИОБРЕТЕНИЯ</w:t>
      </w:r>
      <w:r w:rsidR="002B32D6" w:rsidRPr="009044F1">
        <w:rPr>
          <w:rFonts w:ascii="GHEA Grapalat" w:hAnsi="GHEA Grapalat"/>
        </w:rPr>
        <w:t xml:space="preserve"> "</w:t>
      </w:r>
      <w:r w:rsidR="007178BE" w:rsidRPr="007178BE">
        <w:rPr>
          <w:rFonts w:ascii="GHEA Grapalat" w:hAnsi="GHEA Grapalat"/>
          <w:b/>
        </w:rPr>
        <w:t xml:space="preserve"> </w:t>
      </w:r>
      <w:r w:rsidR="007178BE" w:rsidRPr="00F76F2B">
        <w:rPr>
          <w:rFonts w:ascii="GHEA Grapalat" w:hAnsi="GHEA Grapalat"/>
          <w:b/>
        </w:rPr>
        <w:t xml:space="preserve">Реконструкция (реконструкция) сети питьевого водоснабжения в поселке </w:t>
      </w:r>
      <w:proofErr w:type="spellStart"/>
      <w:r w:rsidR="007178BE" w:rsidRPr="00F76F2B">
        <w:rPr>
          <w:rFonts w:ascii="GHEA Grapalat" w:hAnsi="GHEA Grapalat"/>
          <w:b/>
        </w:rPr>
        <w:t>Цахкаландж</w:t>
      </w:r>
      <w:proofErr w:type="spellEnd"/>
      <w:r w:rsidR="007178BE" w:rsidRPr="00F76F2B">
        <w:rPr>
          <w:rFonts w:ascii="GHEA Grapalat" w:hAnsi="GHEA Grapalat"/>
          <w:b/>
        </w:rPr>
        <w:t xml:space="preserve"> общины </w:t>
      </w:r>
      <w:proofErr w:type="spellStart"/>
      <w:r w:rsidR="007178BE" w:rsidRPr="00F76F2B">
        <w:rPr>
          <w:rFonts w:ascii="GHEA Grapalat" w:hAnsi="GHEA Grapalat"/>
          <w:b/>
        </w:rPr>
        <w:t>Хой</w:t>
      </w:r>
      <w:proofErr w:type="spellEnd"/>
      <w:r w:rsidR="007178BE" w:rsidRPr="00F76F2B">
        <w:rPr>
          <w:rFonts w:ascii="GHEA Grapalat" w:hAnsi="GHEA Grapalat"/>
          <w:b/>
        </w:rPr>
        <w:t xml:space="preserve"> </w:t>
      </w:r>
      <w:r w:rsidR="002B32D6" w:rsidRPr="009044F1">
        <w:rPr>
          <w:rFonts w:ascii="GHEA Grapalat" w:hAnsi="GHEA Grapalat"/>
        </w:rPr>
        <w:t>" ДЛЯ НУЖД "</w:t>
      </w:r>
      <w:r w:rsidR="00DE75F6" w:rsidRPr="00DE75F6">
        <w:rPr>
          <w:rFonts w:ascii="Arial Unicode" w:hAnsi="Arial Unicode" w:cs="Courier New"/>
          <w:b/>
          <w:color w:val="202124"/>
          <w:sz w:val="18"/>
          <w:szCs w:val="18"/>
          <w:lang w:bidi="ar-SA"/>
        </w:rPr>
        <w:t xml:space="preserve"> </w:t>
      </w:r>
      <w:proofErr w:type="spellStart"/>
      <w:r w:rsidR="00DE75F6" w:rsidRPr="00DE75F6">
        <w:rPr>
          <w:rFonts w:ascii="GHEA Grapalat" w:hAnsi="GHEA Grapalat"/>
          <w:b/>
          <w:szCs w:val="20"/>
        </w:rPr>
        <w:t>Хой</w:t>
      </w:r>
      <w:proofErr w:type="spellEnd"/>
      <w:r w:rsidR="00DE75F6" w:rsidRPr="00DE75F6">
        <w:rPr>
          <w:rFonts w:ascii="GHEA Grapalat" w:hAnsi="GHEA Grapalat"/>
          <w:b/>
          <w:szCs w:val="20"/>
        </w:rPr>
        <w:t xml:space="preserve"> муниципалитет</w:t>
      </w:r>
      <w:r w:rsidR="00DE75F6" w:rsidRPr="00DE75F6">
        <w:rPr>
          <w:rFonts w:ascii="GHEA Grapalat" w:hAnsi="GHEA Grapalat"/>
          <w:szCs w:val="20"/>
          <w:vertAlign w:val="superscript"/>
        </w:rPr>
        <w:t xml:space="preserve"> </w:t>
      </w:r>
      <w:r w:rsidR="002B32D6" w:rsidRPr="009044F1">
        <w:rPr>
          <w:rFonts w:ascii="GHEA Grapalat" w:hAnsi="GHEA Grapalat"/>
        </w:rPr>
        <w:t>"</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160AE4" w:rsidRPr="009044F1" w:rsidRDefault="00160AE4" w:rsidP="00B46D58">
      <w:pPr>
        <w:widowControl w:val="0"/>
        <w:spacing w:after="160"/>
        <w:ind w:firstLine="567"/>
        <w:jc w:val="center"/>
        <w:rPr>
          <w:rFonts w:ascii="GHEA Grapalat" w:hAnsi="GHEA Grapalat"/>
          <w:i/>
        </w:rPr>
      </w:pPr>
    </w:p>
    <w:p w:rsidR="00615B35" w:rsidRPr="00EC400D" w:rsidRDefault="007178BE" w:rsidP="00B46D58">
      <w:pPr>
        <w:widowControl w:val="0"/>
        <w:rPr>
          <w:rFonts w:ascii="GHEA Grapalat" w:hAnsi="GHEA Grapalat"/>
        </w:rPr>
      </w:pPr>
      <w:r w:rsidRPr="00F76F2B">
        <w:rPr>
          <w:rFonts w:ascii="GHEA Grapalat" w:hAnsi="GHEA Grapalat"/>
          <w:b/>
        </w:rPr>
        <w:t xml:space="preserve">Реконструкция (реконструкция) сети питьевого водоснабжения в поселке </w:t>
      </w:r>
      <w:proofErr w:type="spellStart"/>
      <w:r w:rsidRPr="00F76F2B">
        <w:rPr>
          <w:rFonts w:ascii="GHEA Grapalat" w:hAnsi="GHEA Grapalat"/>
          <w:b/>
        </w:rPr>
        <w:t>Цахкаландж</w:t>
      </w:r>
      <w:proofErr w:type="spellEnd"/>
      <w:r w:rsidRPr="00F76F2B">
        <w:rPr>
          <w:rFonts w:ascii="GHEA Grapalat" w:hAnsi="GHEA Grapalat"/>
          <w:b/>
        </w:rPr>
        <w:t xml:space="preserve"> общины </w:t>
      </w:r>
      <w:proofErr w:type="spellStart"/>
      <w:r w:rsidRPr="00F76F2B">
        <w:rPr>
          <w:rFonts w:ascii="GHEA Grapalat" w:hAnsi="GHEA Grapalat"/>
          <w:b/>
        </w:rPr>
        <w:t>Хой</w:t>
      </w:r>
      <w:proofErr w:type="spellEnd"/>
      <w:r w:rsidR="005D7731" w:rsidRPr="009044F1">
        <w:rPr>
          <w:rFonts w:ascii="GHEA Grapalat" w:hAnsi="GHEA Grapalat"/>
        </w:rPr>
        <w:t xml:space="preserve"> </w:t>
      </w:r>
      <w:r w:rsidR="005D7731" w:rsidRPr="002E069D">
        <w:rPr>
          <w:rFonts w:ascii="GHEA Grapalat" w:hAnsi="GHEA Grapalat"/>
          <w:b/>
        </w:rPr>
        <w:t>ДЛЯ НУЖД</w:t>
      </w:r>
      <w:r w:rsidR="00EB5576" w:rsidRPr="00EC400D">
        <w:rPr>
          <w:rFonts w:ascii="GHEA Grapalat" w:hAnsi="GHEA Grapalat"/>
        </w:rPr>
        <w:t xml:space="preserve"> </w:t>
      </w:r>
      <w:proofErr w:type="spellStart"/>
      <w:r w:rsidR="00DE75F6" w:rsidRPr="00DE75F6">
        <w:rPr>
          <w:rFonts w:ascii="GHEA Grapalat" w:hAnsi="GHEA Grapalat"/>
          <w:b/>
          <w:sz w:val="28"/>
          <w:szCs w:val="28"/>
        </w:rPr>
        <w:t>Хой</w:t>
      </w:r>
      <w:proofErr w:type="spellEnd"/>
      <w:r w:rsidR="00DE75F6" w:rsidRPr="00DE75F6">
        <w:rPr>
          <w:rFonts w:ascii="GHEA Grapalat" w:hAnsi="GHEA Grapalat"/>
          <w:b/>
          <w:sz w:val="28"/>
          <w:szCs w:val="28"/>
        </w:rPr>
        <w:t xml:space="preserve"> муниципалитет</w:t>
      </w:r>
    </w:p>
    <w:p w:rsidR="00160AE4" w:rsidRPr="003A1EBB" w:rsidRDefault="00160AE4" w:rsidP="00B46D58">
      <w:pPr>
        <w:widowControl w:val="0"/>
        <w:spacing w:after="160"/>
        <w:ind w:firstLine="567"/>
        <w:jc w:val="center"/>
        <w:rPr>
          <w:rFonts w:ascii="GHEA Grapalat" w:hAnsi="GHEA Grapalat"/>
        </w:rPr>
      </w:pPr>
    </w:p>
    <w:p w:rsidR="00F76F2B" w:rsidRPr="00F76F2B" w:rsidRDefault="00F76F2B" w:rsidP="00F76F2B">
      <w:pPr>
        <w:rPr>
          <w:rFonts w:ascii="GHEA Grapalat" w:hAnsi="GHEA Grapalat"/>
          <w:b/>
        </w:rPr>
      </w:pPr>
      <w:r w:rsidRPr="007178BE">
        <w:rPr>
          <w:rFonts w:ascii="GHEA Grapalat" w:hAnsi="GHEA Grapalat"/>
          <w:b/>
        </w:rPr>
        <w:t xml:space="preserve">                     </w:t>
      </w:r>
      <w:r w:rsidR="00160AE4" w:rsidRPr="009044F1">
        <w:rPr>
          <w:rFonts w:ascii="GHEA Grapalat" w:hAnsi="GHEA Grapalat"/>
          <w:b/>
        </w:rPr>
        <w:t xml:space="preserve">ПРИГЛАШЕНИЯ </w:t>
      </w:r>
      <w:r w:rsidR="00660FE4" w:rsidRPr="00660FE4">
        <w:rPr>
          <w:rFonts w:ascii="GHEA Grapalat" w:hAnsi="GHEA Grapalat"/>
          <w:b/>
        </w:rPr>
        <w:t>НА ОТКРЫТЫЙ КОНКУРС</w:t>
      </w:r>
      <w:r w:rsidR="00660FE4" w:rsidRPr="00660FE4">
        <w:rPr>
          <w:rFonts w:ascii="GHEA Grapalat" w:hAnsi="GHEA Grapalat"/>
          <w:b/>
          <w:vertAlign w:val="superscript"/>
        </w:rPr>
        <w:t xml:space="preserve"> </w:t>
      </w:r>
      <w:r w:rsidRPr="00F76F2B">
        <w:rPr>
          <w:rFonts w:ascii="GHEA Grapalat" w:hAnsi="GHEA Grapalat"/>
          <w:b/>
          <w:vertAlign w:val="superscript"/>
        </w:rPr>
        <w:footnoteReference w:customMarkFollows="1" w:id="3"/>
        <w:t>*</w:t>
      </w:r>
    </w:p>
    <w:p w:rsidR="00096865" w:rsidRPr="009044F1" w:rsidRDefault="00160AE4" w:rsidP="00B46D58">
      <w:pPr>
        <w:widowControl w:val="0"/>
        <w:spacing w:after="160"/>
        <w:jc w:val="center"/>
        <w:rPr>
          <w:rFonts w:ascii="GHEA Grapalat" w:hAnsi="GHEA Grapalat"/>
          <w:i/>
        </w:rPr>
      </w:pPr>
      <w:r w:rsidRPr="00605C54">
        <w:rPr>
          <w:rFonts w:ascii="GHEA Grapalat" w:hAnsi="GHEA Grapalat"/>
          <w:b/>
          <w:color w:val="FF0000"/>
        </w:rPr>
        <w:t xml:space="preserve">, </w:t>
      </w:r>
      <w:r w:rsidR="005C1BF7" w:rsidRPr="005C1BF7">
        <w:rPr>
          <w:rFonts w:ascii="GHEA Grapalat" w:hAnsi="GHEA Grapalat"/>
          <w:b/>
        </w:rPr>
        <w:br/>
      </w:r>
      <w:proofErr w:type="gramStart"/>
      <w:r w:rsidRPr="009044F1">
        <w:rPr>
          <w:rFonts w:ascii="GHEA Grapalat" w:hAnsi="GHEA Grapalat"/>
          <w:b/>
        </w:rPr>
        <w:t>ОБЪЯВЛЕННЫЙ</w:t>
      </w:r>
      <w:proofErr w:type="gramEnd"/>
      <w:r w:rsidRPr="009044F1">
        <w:rPr>
          <w:rFonts w:ascii="GHEA Grapalat" w:hAnsi="GHEA Grapalat"/>
          <w:b/>
        </w:rPr>
        <w:t xml:space="preserve">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F76F2B" w:rsidRPr="00BA7128" w:rsidRDefault="00096865" w:rsidP="00F76F2B">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00660FE4" w:rsidRPr="009044F1">
        <w:rPr>
          <w:rFonts w:ascii="GHEA Grapalat" w:hAnsi="GHEA Grapalat"/>
          <w:b/>
        </w:rPr>
        <w:t>НА ОТКРЫТЫЙ КОНКУРС</w:t>
      </w:r>
      <w:r w:rsidR="00660FE4">
        <w:rPr>
          <w:rStyle w:val="af6"/>
          <w:rFonts w:ascii="GHEA Grapalat" w:hAnsi="GHEA Grapalat"/>
          <w:i w:val="0"/>
          <w:sz w:val="24"/>
          <w:szCs w:val="24"/>
        </w:rPr>
        <w:t xml:space="preserve"> </w:t>
      </w:r>
      <w:r w:rsidR="00F76F2B">
        <w:rPr>
          <w:rStyle w:val="af6"/>
          <w:rFonts w:ascii="GHEA Grapalat" w:hAnsi="GHEA Grapalat"/>
          <w:i w:val="0"/>
          <w:sz w:val="24"/>
          <w:szCs w:val="24"/>
        </w:rPr>
        <w:footnoteReference w:customMarkFollows="1" w:id="4"/>
        <w:t>*</w:t>
      </w:r>
    </w:p>
    <w:p w:rsidR="00096865" w:rsidRDefault="00096865" w:rsidP="00B46D58">
      <w:pPr>
        <w:widowControl w:val="0"/>
        <w:spacing w:after="160"/>
        <w:jc w:val="center"/>
        <w:rPr>
          <w:rFonts w:ascii="GHEA Grapalat" w:hAnsi="GHEA Grapalat"/>
          <w:b/>
        </w:rPr>
      </w:pP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197CC6">
      <w:pPr>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F76F2B">
        <w:rPr>
          <w:rFonts w:ascii="GHEA Grapalat" w:hAnsi="GHEA Grapalat"/>
          <w:spacing w:val="-6"/>
          <w:lang w:val="en-US"/>
        </w:rPr>
        <w:t>AMXH</w:t>
      </w:r>
      <w:r w:rsidR="00F76F2B" w:rsidRPr="00F76F2B">
        <w:rPr>
          <w:rFonts w:ascii="GHEA Grapalat" w:hAnsi="GHEA Grapalat"/>
          <w:spacing w:val="-6"/>
        </w:rPr>
        <w:t>-</w:t>
      </w:r>
      <w:proofErr w:type="spellStart"/>
      <w:r w:rsidR="00F76F2B">
        <w:rPr>
          <w:rFonts w:ascii="GHEA Grapalat" w:hAnsi="GHEA Grapalat"/>
          <w:spacing w:val="-6"/>
          <w:lang w:val="en-US"/>
        </w:rPr>
        <w:t>BMAShDzB</w:t>
      </w:r>
      <w:proofErr w:type="spellEnd"/>
      <w:r w:rsidR="00F76F2B" w:rsidRPr="00F76F2B">
        <w:rPr>
          <w:rFonts w:ascii="GHEA Grapalat" w:hAnsi="GHEA Grapalat"/>
          <w:spacing w:val="-6"/>
        </w:rPr>
        <w:t xml:space="preserve"> -22/05</w:t>
      </w:r>
      <w:r w:rsidR="00197CC6" w:rsidRPr="00197CC6">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 xml:space="preserve">и иных правовых актов, и имеет цель информировать лиц (далее — участник), намеренных участвовать в объявленной </w:t>
      </w:r>
      <w:r w:rsidR="005E412F" w:rsidRPr="005E412F">
        <w:rPr>
          <w:rFonts w:ascii="GHEA Grapalat" w:hAnsi="GHEA Grapalat"/>
          <w:i/>
          <w:color w:val="FF0000"/>
        </w:rPr>
        <w:t>"</w:t>
      </w:r>
      <w:r w:rsidR="005E412F" w:rsidRPr="005E412F">
        <w:rPr>
          <w:rFonts w:ascii="GHEA Grapalat" w:hAnsi="GHEA Grapalat"/>
          <w:b/>
          <w:color w:val="FF0000"/>
        </w:rPr>
        <w:t xml:space="preserve"> </w:t>
      </w:r>
      <w:proofErr w:type="spellStart"/>
      <w:r w:rsidR="005E412F" w:rsidRPr="005E412F">
        <w:rPr>
          <w:rFonts w:ascii="GHEA Grapalat" w:hAnsi="GHEA Grapalat"/>
          <w:b/>
        </w:rPr>
        <w:t>Хой</w:t>
      </w:r>
      <w:proofErr w:type="spellEnd"/>
      <w:r w:rsidR="005E412F" w:rsidRPr="005E412F">
        <w:rPr>
          <w:rFonts w:ascii="GHEA Grapalat" w:hAnsi="GHEA Grapalat"/>
          <w:b/>
        </w:rPr>
        <w:t xml:space="preserve"> муниципалитет</w:t>
      </w:r>
      <w:r w:rsidR="005E412F" w:rsidRPr="005E412F">
        <w:rPr>
          <w:rFonts w:ascii="GHEA Grapalat" w:hAnsi="GHEA Grapalat"/>
          <w:i/>
        </w:rPr>
        <w:t xml:space="preserve"> </w:t>
      </w:r>
      <w:r w:rsidRPr="000B2CFA">
        <w:rPr>
          <w:rFonts w:ascii="GHEA Grapalat" w:hAnsi="GHEA Grapalat"/>
        </w:rPr>
        <w:t>" (далее — заказчик) процедуре об</w:t>
      </w:r>
      <w:proofErr w:type="gramEnd"/>
      <w:r w:rsidRPr="000B2CFA">
        <w:rPr>
          <w:rFonts w:ascii="GHEA Grapalat" w:hAnsi="GHEA Grapalat"/>
        </w:rPr>
        <w:t xml:space="preserve"> </w:t>
      </w:r>
      <w:proofErr w:type="gramStart"/>
      <w:r w:rsidRPr="000B2CFA">
        <w:rPr>
          <w:rFonts w:ascii="GHEA Grapalat" w:hAnsi="GHEA Grapalat"/>
        </w:rPr>
        <w:t>условиях</w:t>
      </w:r>
      <w:proofErr w:type="gramEnd"/>
      <w:r w:rsidRPr="000B2CFA">
        <w:rPr>
          <w:rFonts w:ascii="GHEA Grapalat" w:hAnsi="GHEA Grapalat"/>
        </w:rPr>
        <w:t xml:space="preserve">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Адрес электронной почты секретаря оценочной комиссии "</w:t>
      </w:r>
      <w:r w:rsidR="00DE75F6" w:rsidRPr="00DE75F6">
        <w:rPr>
          <w:rFonts w:ascii="GHEA Grapalat" w:hAnsi="GHEA Grapalat"/>
          <w:b/>
          <w:sz w:val="24"/>
          <w:szCs w:val="24"/>
          <w:lang w:val="af-ZA"/>
        </w:rPr>
        <w:t xml:space="preserve"> nareklevonyan041091@mail.ru</w:t>
      </w:r>
      <w:r w:rsidR="00DE75F6" w:rsidRPr="00DE75F6">
        <w:rPr>
          <w:rFonts w:ascii="GHEA Grapalat" w:hAnsi="GHEA Grapalat"/>
          <w:sz w:val="24"/>
          <w:szCs w:val="24"/>
        </w:rPr>
        <w:t xml:space="preserve"> </w:t>
      </w:r>
      <w:r w:rsidRPr="009044F1">
        <w:rPr>
          <w:rFonts w:ascii="GHEA Grapalat" w:hAnsi="GHEA Grapalat"/>
          <w:sz w:val="24"/>
          <w:szCs w:val="24"/>
        </w:rPr>
        <w:t>".</w:t>
      </w:r>
    </w:p>
    <w:p w:rsidR="00096865" w:rsidRPr="002E4BC5"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 "</w:t>
      </w:r>
      <w:r w:rsidR="003D2F0B" w:rsidRPr="003D2F0B">
        <w:rPr>
          <w:rFonts w:ascii="GHEA Grapalat" w:hAnsi="GHEA Grapalat"/>
          <w:b/>
          <w:i w:val="0"/>
          <w:sz w:val="24"/>
          <w:szCs w:val="24"/>
          <w:u w:val="single"/>
        </w:rPr>
        <w:t xml:space="preserve"> </w:t>
      </w:r>
      <w:r w:rsidR="005869AF" w:rsidRPr="00F76F2B">
        <w:rPr>
          <w:rFonts w:ascii="GHEA Grapalat" w:hAnsi="GHEA Grapalat"/>
          <w:b/>
          <w:i w:val="0"/>
          <w:sz w:val="24"/>
          <w:szCs w:val="24"/>
        </w:rPr>
        <w:t xml:space="preserve">Реконструкция (реконструкция) сети питьевого водоснабжения в поселке </w:t>
      </w:r>
      <w:proofErr w:type="spellStart"/>
      <w:r w:rsidR="005869AF" w:rsidRPr="00F76F2B">
        <w:rPr>
          <w:rFonts w:ascii="GHEA Grapalat" w:hAnsi="GHEA Grapalat"/>
          <w:b/>
          <w:i w:val="0"/>
          <w:sz w:val="24"/>
          <w:szCs w:val="24"/>
        </w:rPr>
        <w:t>Цахкаландж</w:t>
      </w:r>
      <w:proofErr w:type="spellEnd"/>
      <w:r w:rsidR="005869AF" w:rsidRPr="00F76F2B">
        <w:rPr>
          <w:rFonts w:ascii="GHEA Grapalat" w:hAnsi="GHEA Grapalat"/>
          <w:b/>
          <w:i w:val="0"/>
          <w:sz w:val="24"/>
          <w:szCs w:val="24"/>
        </w:rPr>
        <w:t xml:space="preserve"> общины </w:t>
      </w:r>
      <w:proofErr w:type="spellStart"/>
      <w:r w:rsidR="005869AF" w:rsidRPr="00F76F2B">
        <w:rPr>
          <w:rFonts w:ascii="GHEA Grapalat" w:hAnsi="GHEA Grapalat"/>
          <w:b/>
          <w:i w:val="0"/>
          <w:sz w:val="24"/>
          <w:szCs w:val="24"/>
        </w:rPr>
        <w:t>Хой</w:t>
      </w:r>
      <w:proofErr w:type="spellEnd"/>
      <w:r w:rsidR="003D2F0B" w:rsidRPr="003D2F0B">
        <w:rPr>
          <w:rFonts w:ascii="GHEA Grapalat" w:hAnsi="GHEA Grapalat"/>
          <w:sz w:val="24"/>
          <w:szCs w:val="24"/>
        </w:rPr>
        <w:t xml:space="preserve"> </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 "</w:t>
      </w:r>
      <w:r w:rsidR="00DE75F6" w:rsidRPr="00DE75F6">
        <w:rPr>
          <w:rFonts w:ascii="Arial Unicode" w:hAnsi="Arial Unicode" w:cs="Courier New"/>
          <w:b/>
          <w:i w:val="0"/>
          <w:color w:val="202124"/>
          <w:sz w:val="18"/>
          <w:szCs w:val="18"/>
          <w:lang w:bidi="ar-SA"/>
        </w:rPr>
        <w:t xml:space="preserve"> </w:t>
      </w:r>
      <w:proofErr w:type="spellStart"/>
      <w:r w:rsidR="00DE75F6" w:rsidRPr="00DE75F6">
        <w:rPr>
          <w:rFonts w:ascii="GHEA Grapalat" w:hAnsi="GHEA Grapalat"/>
          <w:b/>
          <w:i w:val="0"/>
          <w:sz w:val="24"/>
          <w:szCs w:val="24"/>
        </w:rPr>
        <w:t>Хой</w:t>
      </w:r>
      <w:proofErr w:type="spellEnd"/>
      <w:r w:rsidR="00DE75F6" w:rsidRPr="00DE75F6">
        <w:rPr>
          <w:rFonts w:ascii="GHEA Grapalat" w:hAnsi="GHEA Grapalat"/>
          <w:b/>
          <w:i w:val="0"/>
          <w:sz w:val="24"/>
          <w:szCs w:val="24"/>
        </w:rPr>
        <w:t xml:space="preserve"> муниципалитет</w:t>
      </w:r>
      <w:r w:rsidR="00DE75F6" w:rsidRPr="00DE75F6">
        <w:rPr>
          <w:rFonts w:ascii="GHEA Grapalat" w:hAnsi="GHEA Grapalat"/>
          <w:sz w:val="24"/>
          <w:szCs w:val="24"/>
        </w:rPr>
        <w:t xml:space="preserve"> </w:t>
      </w:r>
      <w:r w:rsidRPr="009044F1">
        <w:rPr>
          <w:rFonts w:ascii="GHEA Grapalat" w:hAnsi="GHEA Grapalat"/>
          <w:i w:val="0"/>
          <w:sz w:val="24"/>
          <w:szCs w:val="24"/>
        </w:rPr>
        <w:t>", которые сгруппированы в лоты "</w:t>
      </w:r>
      <w:r w:rsidR="00DE75F6" w:rsidRPr="00DE75F6">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604"/>
        <w:gridCol w:w="6272"/>
      </w:tblGrid>
      <w:tr w:rsidR="00FC4AC0" w:rsidRPr="009044F1" w:rsidTr="00D33124">
        <w:trPr>
          <w:jc w:val="center"/>
        </w:trPr>
        <w:tc>
          <w:tcPr>
            <w:tcW w:w="2962" w:type="dxa"/>
            <w:gridSpan w:val="2"/>
            <w:vAlign w:val="center"/>
          </w:tcPr>
          <w:p w:rsidR="00FC4AC0" w:rsidRPr="009044F1" w:rsidRDefault="00FC4AC0" w:rsidP="00FC4AC0">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272" w:type="dxa"/>
            <w:vMerge w:val="restart"/>
            <w:vAlign w:val="center"/>
          </w:tcPr>
          <w:p w:rsidR="00FC4AC0" w:rsidRPr="009044F1" w:rsidRDefault="00FC4AC0"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C4AC0" w:rsidRPr="009044F1" w:rsidTr="00D33124">
        <w:trPr>
          <w:jc w:val="center"/>
        </w:trPr>
        <w:tc>
          <w:tcPr>
            <w:tcW w:w="1358" w:type="dxa"/>
            <w:vAlign w:val="center"/>
          </w:tcPr>
          <w:p w:rsidR="00FC4AC0" w:rsidRPr="009044F1" w:rsidRDefault="00FC4AC0"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604" w:type="dxa"/>
            <w:vAlign w:val="center"/>
          </w:tcPr>
          <w:p w:rsidR="00FC4AC0" w:rsidRPr="008850DF" w:rsidRDefault="00FC4AC0" w:rsidP="00B46D58">
            <w:pPr>
              <w:pStyle w:val="23"/>
              <w:widowControl w:val="0"/>
              <w:spacing w:after="120" w:line="240" w:lineRule="auto"/>
              <w:ind w:firstLine="0"/>
              <w:jc w:val="center"/>
              <w:rPr>
                <w:rFonts w:ascii="GHEA Grapalat" w:hAnsi="GHEA Grapalat"/>
                <w:b/>
                <w:sz w:val="24"/>
                <w:szCs w:val="24"/>
              </w:rPr>
            </w:pPr>
            <w:r w:rsidRPr="008850DF">
              <w:rPr>
                <w:rFonts w:ascii="GHEA Grapalat" w:hAnsi="GHEA Grapalat"/>
                <w:b/>
                <w:sz w:val="24"/>
                <w:szCs w:val="24"/>
              </w:rPr>
              <w:t>Цена закупки</w:t>
            </w:r>
          </w:p>
        </w:tc>
        <w:tc>
          <w:tcPr>
            <w:tcW w:w="6272" w:type="dxa"/>
            <w:vMerge/>
            <w:vAlign w:val="center"/>
          </w:tcPr>
          <w:p w:rsidR="00FC4AC0" w:rsidRPr="009044F1" w:rsidRDefault="00FC4AC0" w:rsidP="00B46D58">
            <w:pPr>
              <w:pStyle w:val="23"/>
              <w:widowControl w:val="0"/>
              <w:spacing w:after="120" w:line="240" w:lineRule="auto"/>
              <w:ind w:firstLine="0"/>
              <w:rPr>
                <w:rFonts w:ascii="GHEA Grapalat" w:hAnsi="GHEA Grapalat"/>
                <w:sz w:val="24"/>
                <w:szCs w:val="24"/>
                <w:u w:val="single"/>
              </w:rPr>
            </w:pPr>
          </w:p>
        </w:tc>
      </w:tr>
      <w:tr w:rsidR="00FC4AC0" w:rsidRPr="007178BE" w:rsidTr="00D33124">
        <w:trPr>
          <w:jc w:val="center"/>
        </w:trPr>
        <w:tc>
          <w:tcPr>
            <w:tcW w:w="1358" w:type="dxa"/>
            <w:vAlign w:val="center"/>
          </w:tcPr>
          <w:p w:rsidR="00FC4AC0" w:rsidRPr="009044F1" w:rsidRDefault="00FC4AC0"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604" w:type="dxa"/>
            <w:vAlign w:val="center"/>
          </w:tcPr>
          <w:p w:rsidR="00FC4AC0" w:rsidRPr="00605C54" w:rsidRDefault="00B32AE8" w:rsidP="00FC4AC0">
            <w:pPr>
              <w:pStyle w:val="23"/>
              <w:widowControl w:val="0"/>
              <w:spacing w:after="120" w:line="240" w:lineRule="auto"/>
              <w:ind w:firstLine="0"/>
              <w:jc w:val="center"/>
              <w:rPr>
                <w:rFonts w:ascii="GHEA Grapalat" w:hAnsi="GHEA Grapalat"/>
                <w:b/>
                <w:sz w:val="24"/>
                <w:szCs w:val="24"/>
                <w:lang w:val="en-US"/>
              </w:rPr>
            </w:pPr>
            <w:r w:rsidRPr="00B32AE8">
              <w:rPr>
                <w:rFonts w:ascii="GHEA Grapalat" w:hAnsi="GHEA Grapalat"/>
                <w:b/>
                <w:sz w:val="24"/>
                <w:szCs w:val="24"/>
                <w:lang w:val="en-US" w:eastAsia="en-US" w:bidi="ar-SA"/>
              </w:rPr>
              <w:t>119654766</w:t>
            </w:r>
          </w:p>
        </w:tc>
        <w:tc>
          <w:tcPr>
            <w:tcW w:w="6272" w:type="dxa"/>
            <w:vAlign w:val="center"/>
          </w:tcPr>
          <w:p w:rsidR="00FC4AC0" w:rsidRPr="007178BE" w:rsidRDefault="007178BE" w:rsidP="00B46D58">
            <w:pPr>
              <w:pStyle w:val="23"/>
              <w:widowControl w:val="0"/>
              <w:spacing w:after="120" w:line="240" w:lineRule="auto"/>
              <w:ind w:firstLine="0"/>
              <w:rPr>
                <w:rFonts w:ascii="GHEA Grapalat" w:hAnsi="GHEA Grapalat"/>
                <w:b/>
                <w:sz w:val="24"/>
                <w:szCs w:val="24"/>
                <w:u w:val="single"/>
                <w:vertAlign w:val="subscript"/>
              </w:rPr>
            </w:pPr>
            <w:r w:rsidRPr="00F76F2B">
              <w:rPr>
                <w:rFonts w:ascii="GHEA Grapalat" w:hAnsi="GHEA Grapalat"/>
                <w:b/>
                <w:sz w:val="24"/>
                <w:szCs w:val="24"/>
              </w:rPr>
              <w:t xml:space="preserve">Реконструкция (реконструкция) сети питьевого водоснабжения в поселке </w:t>
            </w:r>
            <w:proofErr w:type="spellStart"/>
            <w:r w:rsidRPr="00F76F2B">
              <w:rPr>
                <w:rFonts w:ascii="GHEA Grapalat" w:hAnsi="GHEA Grapalat"/>
                <w:b/>
                <w:sz w:val="24"/>
                <w:szCs w:val="24"/>
              </w:rPr>
              <w:t>Цахкаландж</w:t>
            </w:r>
            <w:proofErr w:type="spellEnd"/>
            <w:r w:rsidRPr="00F76F2B">
              <w:rPr>
                <w:rFonts w:ascii="GHEA Grapalat" w:hAnsi="GHEA Grapalat"/>
                <w:b/>
                <w:sz w:val="24"/>
                <w:szCs w:val="24"/>
              </w:rPr>
              <w:t xml:space="preserve"> общины </w:t>
            </w:r>
            <w:proofErr w:type="spellStart"/>
            <w:r w:rsidRPr="00F76F2B">
              <w:rPr>
                <w:rFonts w:ascii="GHEA Grapalat" w:hAnsi="GHEA Grapalat"/>
                <w:b/>
                <w:sz w:val="24"/>
                <w:szCs w:val="24"/>
              </w:rPr>
              <w:t>Хой</w:t>
            </w:r>
            <w:proofErr w:type="spellEnd"/>
          </w:p>
        </w:tc>
      </w:tr>
    </w:tbl>
    <w:p w:rsidR="00096865" w:rsidRPr="003F39CD"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E4356" w:rsidRPr="003F39CD" w:rsidRDefault="000E4356" w:rsidP="00B46D58">
      <w:pPr>
        <w:pStyle w:val="23"/>
        <w:widowControl w:val="0"/>
        <w:spacing w:after="160" w:line="240" w:lineRule="auto"/>
        <w:ind w:firstLine="567"/>
        <w:rPr>
          <w:rFonts w:ascii="GHEA Grapalat" w:hAnsi="GHEA Grapalat"/>
          <w:sz w:val="24"/>
          <w:szCs w:val="24"/>
        </w:rPr>
      </w:pPr>
    </w:p>
    <w:p w:rsidR="000E4356" w:rsidRPr="003F39CD" w:rsidRDefault="000E4356" w:rsidP="000E4356">
      <w:pPr>
        <w:spacing w:after="200" w:line="276" w:lineRule="auto"/>
        <w:rPr>
          <w:rFonts w:ascii="Calibri" w:eastAsia="Calibri" w:hAnsi="Calibri"/>
          <w:sz w:val="22"/>
          <w:szCs w:val="22"/>
          <w:lang w:eastAsia="en-US" w:bidi="ar-SA"/>
        </w:rPr>
      </w:pPr>
    </w:p>
    <w:p w:rsidR="000E4356" w:rsidRPr="000E4356" w:rsidRDefault="000E4356" w:rsidP="000E4356">
      <w:pPr>
        <w:ind w:firstLine="567"/>
        <w:jc w:val="both"/>
        <w:rPr>
          <w:rFonts w:ascii="GHEA Grapalat" w:hAnsi="GHEA Grapalat"/>
          <w:i/>
          <w:sz w:val="20"/>
          <w:szCs w:val="20"/>
          <w:lang w:val="hy-AM" w:eastAsia="en-US" w:bidi="ar-SA"/>
        </w:rPr>
      </w:pPr>
      <w:r w:rsidRPr="000E4356">
        <w:rPr>
          <w:rFonts w:ascii="GHEA Grapalat" w:hAnsi="GHEA Grapalat" w:cs="Sylfaen"/>
          <w:sz w:val="20"/>
          <w:szCs w:val="20"/>
          <w:lang w:val="hy-AM" w:eastAsia="en-US" w:bidi="ar-SA"/>
        </w:rPr>
        <w:t xml:space="preserve">На </w:t>
      </w:r>
      <w:r w:rsidRPr="000E4356">
        <w:rPr>
          <w:rFonts w:ascii="GHEA Grapalat" w:hAnsi="GHEA Grapalat" w:cs="Sylfaen"/>
          <w:sz w:val="20"/>
          <w:szCs w:val="20"/>
          <w:lang w:val="es-ES" w:eastAsia="en-US" w:bidi="ar-SA"/>
        </w:rPr>
        <w:t xml:space="preserve">запланированную </w:t>
      </w:r>
      <w:r w:rsidRPr="000E4356">
        <w:rPr>
          <w:rFonts w:ascii="GHEA Grapalat" w:hAnsi="GHEA Grapalat" w:cs="Times Armenian"/>
          <w:sz w:val="20"/>
          <w:szCs w:val="20"/>
          <w:lang w:val="hy-AM" w:eastAsia="en-US" w:bidi="ar-SA"/>
        </w:rPr>
        <w:t xml:space="preserve">работу </w:t>
      </w:r>
      <w:r w:rsidRPr="000E4356">
        <w:rPr>
          <w:rFonts w:ascii="GHEA Grapalat" w:hAnsi="GHEA Grapalat" w:cs="Sylfaen"/>
          <w:sz w:val="20"/>
          <w:szCs w:val="20"/>
          <w:lang w:val="es-ES" w:eastAsia="en-US" w:bidi="ar-SA"/>
        </w:rPr>
        <w:t>_</w:t>
      </w:r>
      <w:r w:rsidRPr="000E4356">
        <w:rPr>
          <w:rFonts w:ascii="GHEA Grapalat" w:hAnsi="GHEA Grapalat" w:cs="Times Armenian"/>
          <w:sz w:val="20"/>
          <w:szCs w:val="20"/>
          <w:lang w:val="hy-AM" w:eastAsia="en-US" w:bidi="ar-SA"/>
        </w:rPr>
        <w:t xml:space="preserve"> </w:t>
      </w:r>
      <w:r w:rsidRPr="000E4356">
        <w:rPr>
          <w:rFonts w:ascii="GHEA Grapalat" w:hAnsi="GHEA Grapalat" w:cs="Sylfaen"/>
          <w:sz w:val="20"/>
          <w:szCs w:val="20"/>
          <w:lang w:val="es-ES" w:eastAsia="en-US" w:bidi="ar-SA"/>
        </w:rPr>
        <w:t>требуется:</w:t>
      </w:r>
      <w:r w:rsidRPr="000E4356">
        <w:rPr>
          <w:rFonts w:ascii="GHEA Grapalat" w:hAnsi="GHEA Grapalat" w:cs="Times Armenian"/>
          <w:sz w:val="20"/>
          <w:szCs w:val="20"/>
          <w:lang w:val="hy-AM" w:eastAsia="en-US" w:bidi="ar-SA"/>
        </w:rPr>
        <w:t xml:space="preserve"> </w:t>
      </w:r>
      <w:r w:rsidRPr="000E4356">
        <w:rPr>
          <w:rFonts w:ascii="GHEA Grapalat" w:hAnsi="GHEA Grapalat" w:cs="Sylfaen"/>
          <w:sz w:val="20"/>
          <w:szCs w:val="20"/>
          <w:lang w:val="es-ES" w:eastAsia="en-US" w:bidi="ar-SA"/>
        </w:rPr>
        <w:t>находятся:</w:t>
      </w:r>
      <w:r w:rsidRPr="000E4356">
        <w:rPr>
          <w:rFonts w:ascii="GHEA Grapalat" w:hAnsi="GHEA Grapalat" w:cs="Times Armenian"/>
          <w:sz w:val="20"/>
          <w:szCs w:val="20"/>
          <w:lang w:val="hy-AM" w:eastAsia="en-US" w:bidi="ar-SA"/>
        </w:rPr>
        <w:t xml:space="preserve"> </w:t>
      </w:r>
      <w:r w:rsidRPr="000E4356">
        <w:rPr>
          <w:rFonts w:ascii="GHEA Grapalat" w:hAnsi="GHEA Grapalat" w:cs="Sylfaen"/>
          <w:b/>
          <w:iCs/>
          <w:sz w:val="20"/>
          <w:szCs w:val="20"/>
          <w:lang w:val="es-ES" w:eastAsia="en-US" w:bidi="ar-SA"/>
        </w:rPr>
        <w:t>В сфере градостроительства</w:t>
      </w:r>
      <w:r w:rsidRPr="000E4356">
        <w:rPr>
          <w:rFonts w:ascii="Sylfaen" w:hAnsi="Sylfaen"/>
          <w:i/>
          <w:iCs/>
          <w:sz w:val="20"/>
          <w:szCs w:val="20"/>
          <w:lang w:val="hy-AM" w:eastAsia="en-US" w:bidi="ar-SA"/>
        </w:rPr>
        <w:t xml:space="preserve"> </w:t>
      </w:r>
      <w:r w:rsidRPr="000E4356">
        <w:rPr>
          <w:rFonts w:ascii="GHEA Grapalat" w:hAnsi="GHEA Grapalat" w:cs="Sylfaen"/>
          <w:sz w:val="20"/>
          <w:szCs w:val="20"/>
          <w:lang w:val="es-ES" w:eastAsia="en-US" w:bidi="ar-SA"/>
        </w:rPr>
        <w:t xml:space="preserve">Разрешение на </w:t>
      </w:r>
      <w:r w:rsidRPr="000E4356">
        <w:rPr>
          <w:rFonts w:ascii="GHEA Grapalat" w:hAnsi="GHEA Grapalat" w:cs="Sylfaen"/>
          <w:b/>
          <w:iCs/>
          <w:sz w:val="20"/>
          <w:szCs w:val="20"/>
          <w:lang w:val="hy-AM" w:eastAsia="en-US" w:bidi="ar-SA"/>
        </w:rPr>
        <w:t xml:space="preserve">строительство </w:t>
      </w:r>
      <w:r w:rsidRPr="000E4356">
        <w:rPr>
          <w:rFonts w:ascii="GHEA Grapalat" w:hAnsi="GHEA Grapalat" w:cs="Sylfaen"/>
          <w:sz w:val="20"/>
          <w:szCs w:val="20"/>
          <w:lang w:val="hy-AM" w:eastAsia="en-US" w:bidi="ar-SA"/>
        </w:rPr>
        <w:t xml:space="preserve">, </w:t>
      </w:r>
      <w:r w:rsidRPr="000E4356">
        <w:rPr>
          <w:rFonts w:ascii="GHEA Grapalat" w:hAnsi="GHEA Grapalat" w:cs="Sylfaen"/>
          <w:iCs/>
          <w:sz w:val="20"/>
          <w:szCs w:val="20"/>
          <w:lang w:val="hy-AM" w:eastAsia="en-US" w:bidi="ar-SA"/>
        </w:rPr>
        <w:t xml:space="preserve">а </w:t>
      </w:r>
      <w:r w:rsidRPr="000E4356">
        <w:rPr>
          <w:rFonts w:ascii="GHEA Grapalat" w:hAnsi="GHEA Grapalat" w:cs="Sylfaen"/>
          <w:sz w:val="20"/>
          <w:szCs w:val="20"/>
          <w:lang w:val="es-ES" w:eastAsia="en-US" w:bidi="ar-SA"/>
        </w:rPr>
        <w:t>именно:</w:t>
      </w:r>
      <w:r w:rsidRPr="000E4356">
        <w:rPr>
          <w:rFonts w:ascii="GHEA Grapalat" w:hAnsi="GHEA Grapalat" w:cs="Times Armenian"/>
          <w:sz w:val="20"/>
          <w:szCs w:val="20"/>
          <w:lang w:val="hy-AM" w:eastAsia="en-US" w:bidi="ar-SA"/>
        </w:rPr>
        <w:t xml:space="preserve"> </w:t>
      </w:r>
      <w:r w:rsidRPr="000E4356">
        <w:rPr>
          <w:rFonts w:ascii="GHEA Grapalat" w:hAnsi="GHEA Grapalat" w:cs="Sylfaen"/>
          <w:sz w:val="20"/>
          <w:szCs w:val="20"/>
          <w:lang w:val="es-ES" w:eastAsia="en-US" w:bidi="ar-SA"/>
        </w:rPr>
        <w:t xml:space="preserve">Секторы </w:t>
      </w:r>
      <w:r w:rsidRPr="000E4356">
        <w:rPr>
          <w:rFonts w:ascii="GHEA Grapalat" w:hAnsi="GHEA Grapalat" w:cs="Times Armenian"/>
          <w:sz w:val="20"/>
          <w:szCs w:val="20"/>
          <w:lang w:val="hy-AM" w:eastAsia="en-US" w:bidi="ar-SA"/>
        </w:rPr>
        <w:t>:</w:t>
      </w:r>
      <w:r w:rsidRPr="000E4356">
        <w:rPr>
          <w:rFonts w:ascii="GHEA Grapalat" w:hAnsi="GHEA Grapalat"/>
          <w:i/>
          <w:sz w:val="20"/>
          <w:szCs w:val="20"/>
          <w:lang w:val="hy-AM" w:eastAsia="en-US" w:bidi="ar-SA"/>
        </w:rPr>
        <w:t xml:space="preserve"> </w:t>
      </w:r>
    </w:p>
    <w:p w:rsidR="000E4356" w:rsidRPr="000E4356" w:rsidRDefault="000E4356" w:rsidP="000E4356">
      <w:pPr>
        <w:ind w:firstLine="567"/>
        <w:jc w:val="both"/>
        <w:rPr>
          <w:rFonts w:ascii="GHEA Grapalat" w:hAnsi="GHEA Grapalat"/>
          <w:i/>
          <w:sz w:val="20"/>
          <w:szCs w:val="20"/>
          <w:lang w:val="hy-AM" w:eastAsia="en-US" w:bidi="ar-SA"/>
        </w:rPr>
      </w:pPr>
    </w:p>
    <w:tbl>
      <w:tblPr>
        <w:tblW w:w="10379" w:type="dxa"/>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14"/>
        <w:gridCol w:w="8165"/>
      </w:tblGrid>
      <w:tr w:rsidR="000E4356" w:rsidRPr="000E4356" w:rsidTr="00500761">
        <w:trPr>
          <w:trHeight w:val="70"/>
          <w:jc w:val="center"/>
        </w:trPr>
        <w:tc>
          <w:tcPr>
            <w:tcW w:w="2214" w:type="dxa"/>
            <w:vAlign w:val="center"/>
          </w:tcPr>
          <w:p w:rsidR="000E4356" w:rsidRPr="000E4356" w:rsidRDefault="000E4356" w:rsidP="000E4356">
            <w:pPr>
              <w:tabs>
                <w:tab w:val="left" w:pos="1134"/>
              </w:tabs>
              <w:jc w:val="center"/>
              <w:rPr>
                <w:rFonts w:ascii="GHEA Grapalat" w:hAnsi="GHEA Grapalat"/>
                <w:b/>
                <w:sz w:val="20"/>
                <w:szCs w:val="20"/>
                <w:lang w:val="es-ES" w:eastAsia="en-US" w:bidi="ar-SA"/>
              </w:rPr>
            </w:pPr>
            <w:r w:rsidRPr="000E4356">
              <w:rPr>
                <w:rFonts w:ascii="GHEA Grapalat" w:hAnsi="GHEA Grapalat" w:cs="Sylfaen"/>
                <w:b/>
                <w:bCs/>
                <w:iCs/>
                <w:sz w:val="20"/>
                <w:szCs w:val="20"/>
                <w:lang w:val="es-ES" w:eastAsia="en-US" w:bidi="ar-SA"/>
              </w:rPr>
              <w:t>Дозы:</w:t>
            </w:r>
            <w:r w:rsidRPr="000E4356">
              <w:rPr>
                <w:rFonts w:ascii="GHEA Grapalat" w:hAnsi="GHEA Grapalat" w:cs="Times Armenian"/>
                <w:b/>
                <w:bCs/>
                <w:iCs/>
                <w:sz w:val="20"/>
                <w:szCs w:val="20"/>
                <w:lang w:val="es-ES" w:eastAsia="en-US" w:bidi="ar-SA"/>
              </w:rPr>
              <w:t xml:space="preserve"> </w:t>
            </w:r>
            <w:r w:rsidRPr="000E4356">
              <w:rPr>
                <w:rFonts w:ascii="GHEA Grapalat" w:hAnsi="GHEA Grapalat" w:cs="Sylfaen"/>
                <w:b/>
                <w:bCs/>
                <w:iCs/>
                <w:sz w:val="20"/>
                <w:szCs w:val="20"/>
                <w:lang w:val="es-ES" w:eastAsia="en-US" w:bidi="ar-SA"/>
              </w:rPr>
              <w:t>Номера:</w:t>
            </w:r>
          </w:p>
        </w:tc>
        <w:tc>
          <w:tcPr>
            <w:tcW w:w="8165" w:type="dxa"/>
            <w:vAlign w:val="center"/>
          </w:tcPr>
          <w:p w:rsidR="000E4356" w:rsidRPr="000E4356" w:rsidRDefault="000E4356" w:rsidP="000E4356">
            <w:pPr>
              <w:ind w:firstLine="540"/>
              <w:jc w:val="center"/>
              <w:rPr>
                <w:rFonts w:ascii="GHEA Grapalat" w:hAnsi="GHEA Grapalat"/>
                <w:b/>
                <w:bCs/>
                <w:iCs/>
                <w:sz w:val="20"/>
                <w:szCs w:val="20"/>
                <w:lang w:val="es-ES" w:eastAsia="en-US" w:bidi="ar-SA"/>
              </w:rPr>
            </w:pPr>
            <w:r w:rsidRPr="000E4356">
              <w:rPr>
                <w:rFonts w:ascii="GHEA Grapalat" w:hAnsi="GHEA Grapalat" w:cs="Sylfaen"/>
                <w:b/>
                <w:sz w:val="20"/>
                <w:szCs w:val="20"/>
                <w:lang w:val="es-ES" w:eastAsia="en-US" w:bidi="ar-SA"/>
              </w:rPr>
              <w:t>Необходимый:</w:t>
            </w:r>
            <w:r w:rsidRPr="000E4356">
              <w:rPr>
                <w:rFonts w:ascii="GHEA Grapalat" w:hAnsi="GHEA Grapalat" w:cs="Times Armenian"/>
                <w:b/>
                <w:sz w:val="20"/>
                <w:szCs w:val="20"/>
                <w:lang w:val="es-ES" w:eastAsia="en-US" w:bidi="ar-SA"/>
              </w:rPr>
              <w:t xml:space="preserve"> </w:t>
            </w:r>
            <w:r w:rsidRPr="000E4356">
              <w:rPr>
                <w:rFonts w:ascii="GHEA Grapalat" w:hAnsi="GHEA Grapalat" w:cs="Sylfaen"/>
                <w:b/>
                <w:sz w:val="20"/>
                <w:szCs w:val="20"/>
                <w:lang w:val="es-ES" w:eastAsia="en-US" w:bidi="ar-SA"/>
              </w:rPr>
              <w:t xml:space="preserve">Тип </w:t>
            </w:r>
            <w:r w:rsidRPr="000E4356">
              <w:rPr>
                <w:rFonts w:ascii="GHEA Grapalat" w:hAnsi="GHEA Grapalat" w:cs="Times Armenian"/>
                <w:b/>
                <w:sz w:val="20"/>
                <w:szCs w:val="20"/>
                <w:lang w:val="es-ES" w:eastAsia="en-US" w:bidi="ar-SA"/>
              </w:rPr>
              <w:t xml:space="preserve">( </w:t>
            </w:r>
            <w:r w:rsidRPr="000E4356">
              <w:rPr>
                <w:rFonts w:ascii="GHEA Grapalat" w:hAnsi="GHEA Grapalat" w:cs="Sylfaen"/>
                <w:b/>
                <w:sz w:val="20"/>
                <w:szCs w:val="20"/>
                <w:lang w:val="es-ES" w:eastAsia="en-US" w:bidi="ar-SA"/>
              </w:rPr>
              <w:t xml:space="preserve">ы ) лицензии </w:t>
            </w:r>
            <w:r w:rsidRPr="000E4356">
              <w:rPr>
                <w:rFonts w:ascii="GHEA Grapalat" w:hAnsi="GHEA Grapalat" w:cs="Times Armenian"/>
                <w:b/>
                <w:sz w:val="20"/>
                <w:szCs w:val="20"/>
                <w:lang w:val="es-ES" w:eastAsia="en-US" w:bidi="ar-SA"/>
              </w:rPr>
              <w:t xml:space="preserve">( </w:t>
            </w:r>
            <w:r w:rsidRPr="000E4356">
              <w:rPr>
                <w:rFonts w:ascii="GHEA Grapalat" w:hAnsi="GHEA Grapalat" w:cs="Sylfaen"/>
                <w:b/>
                <w:sz w:val="20"/>
                <w:szCs w:val="20"/>
                <w:lang w:val="es-ES" w:eastAsia="en-US" w:bidi="ar-SA"/>
              </w:rPr>
              <w:t xml:space="preserve">й </w:t>
            </w:r>
            <w:r w:rsidRPr="000E4356">
              <w:rPr>
                <w:rFonts w:ascii="GHEA Grapalat" w:hAnsi="GHEA Grapalat" w:cs="Times Armenian"/>
                <w:b/>
                <w:sz w:val="20"/>
                <w:szCs w:val="20"/>
                <w:lang w:val="es-ES" w:eastAsia="en-US" w:bidi="ar-SA"/>
              </w:rPr>
              <w:t>) :</w:t>
            </w:r>
          </w:p>
        </w:tc>
      </w:tr>
      <w:tr w:rsidR="000E4356" w:rsidRPr="000E4356" w:rsidTr="00500761">
        <w:trPr>
          <w:trHeight w:val="70"/>
          <w:jc w:val="center"/>
        </w:trPr>
        <w:tc>
          <w:tcPr>
            <w:tcW w:w="2214" w:type="dxa"/>
            <w:vAlign w:val="center"/>
          </w:tcPr>
          <w:p w:rsidR="000E4356" w:rsidRPr="000E4356" w:rsidRDefault="000E4356" w:rsidP="000E4356">
            <w:pPr>
              <w:jc w:val="center"/>
              <w:rPr>
                <w:rFonts w:ascii="GHEA Grapalat" w:hAnsi="GHEA Grapalat"/>
                <w:sz w:val="20"/>
                <w:szCs w:val="20"/>
                <w:lang w:val="hy-AM" w:eastAsia="en-US" w:bidi="ar-SA"/>
              </w:rPr>
            </w:pPr>
            <w:r w:rsidRPr="000E4356">
              <w:rPr>
                <w:rFonts w:ascii="GHEA Grapalat" w:hAnsi="GHEA Grapalat"/>
                <w:sz w:val="20"/>
                <w:szCs w:val="20"/>
                <w:lang w:val="es-ES" w:eastAsia="en-US" w:bidi="ar-SA"/>
              </w:rPr>
              <w:t>1:</w:t>
            </w:r>
          </w:p>
        </w:tc>
        <w:tc>
          <w:tcPr>
            <w:tcW w:w="8165" w:type="dxa"/>
            <w:vAlign w:val="center"/>
          </w:tcPr>
          <w:p w:rsidR="000E4356" w:rsidRPr="000E4356" w:rsidRDefault="000E4356" w:rsidP="000E4356">
            <w:pPr>
              <w:rPr>
                <w:rFonts w:ascii="GHEA Grapalat" w:hAnsi="GHEA Grapalat" w:cs="Sylfaen"/>
                <w:sz w:val="20"/>
                <w:szCs w:val="20"/>
                <w:lang w:val="hy-AM" w:eastAsia="en-US" w:bidi="ar-SA"/>
              </w:rPr>
            </w:pPr>
            <w:r w:rsidRPr="000E4356">
              <w:rPr>
                <w:rFonts w:ascii="GHEA Grapalat" w:hAnsi="GHEA Grapalat"/>
                <w:sz w:val="20"/>
                <w:szCs w:val="20"/>
                <w:lang w:val="hy-AM" w:eastAsia="en-US" w:bidi="ar-SA"/>
              </w:rPr>
              <w:t>Гидравлический</w:t>
            </w:r>
            <w:r w:rsidRPr="000E4356">
              <w:rPr>
                <w:rFonts w:ascii="GHEA Grapalat" w:hAnsi="GHEA Grapalat" w:cs="Sylfaen"/>
                <w:iCs/>
                <w:sz w:val="20"/>
                <w:szCs w:val="20"/>
                <w:lang w:val="hy-AM" w:eastAsia="en-US" w:bidi="ar-SA"/>
              </w:rPr>
              <w:t xml:space="preserve"> </w:t>
            </w:r>
          </w:p>
        </w:tc>
      </w:tr>
    </w:tbl>
    <w:p w:rsidR="000E4356" w:rsidRPr="000E4356" w:rsidRDefault="000E4356" w:rsidP="000E4356">
      <w:pPr>
        <w:ind w:firstLine="567"/>
        <w:rPr>
          <w:rFonts w:ascii="GHEA Grapalat" w:hAnsi="GHEA Grapalat" w:cs="Sylfaen"/>
          <w:i/>
          <w:sz w:val="20"/>
          <w:highlight w:val="yellow"/>
          <w:lang w:val="en-US" w:eastAsia="en-US" w:bidi="ar-SA"/>
        </w:rPr>
      </w:pPr>
    </w:p>
    <w:p w:rsidR="000E4356" w:rsidRPr="000E4356" w:rsidRDefault="000E4356" w:rsidP="000E4356">
      <w:pPr>
        <w:ind w:firstLine="567"/>
        <w:rPr>
          <w:rFonts w:ascii="GHEA Grapalat" w:hAnsi="GHEA Grapalat" w:cs="Sylfaen"/>
          <w:i/>
          <w:sz w:val="20"/>
          <w:highlight w:val="yellow"/>
          <w:lang w:val="hy-AM" w:eastAsia="en-US" w:bidi="ar-SA"/>
        </w:rPr>
      </w:pPr>
    </w:p>
    <w:p w:rsidR="000E4356" w:rsidRPr="000E4356" w:rsidRDefault="000E4356" w:rsidP="000E4356">
      <w:pPr>
        <w:ind w:firstLine="567"/>
        <w:jc w:val="both"/>
        <w:rPr>
          <w:rFonts w:ascii="GHEA Grapalat" w:hAnsi="GHEA Grapalat" w:cs="Sylfaen"/>
          <w:sz w:val="20"/>
          <w:lang w:val="hy-AM" w:eastAsia="en-US" w:bidi="ar-SA"/>
        </w:rPr>
      </w:pPr>
      <w:r w:rsidRPr="000E4356">
        <w:rPr>
          <w:rFonts w:ascii="GHEA Grapalat" w:hAnsi="GHEA Grapalat" w:cs="Sylfaen"/>
          <w:sz w:val="20"/>
          <w:lang w:val="hy-AM" w:eastAsia="en-US" w:bidi="ar-SA"/>
        </w:rPr>
        <w:t>Минимальные потребности в трудовых ресурсах для выполнения запланированных работ составляют:</w:t>
      </w:r>
    </w:p>
    <w:tbl>
      <w:tblPr>
        <w:tblW w:w="903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3794"/>
        <w:gridCol w:w="2192"/>
        <w:gridCol w:w="1378"/>
        <w:gridCol w:w="851"/>
      </w:tblGrid>
      <w:tr w:rsidR="000E4356" w:rsidRPr="000E4356" w:rsidTr="00500761">
        <w:trPr>
          <w:cantSplit/>
          <w:trHeight w:val="416"/>
        </w:trPr>
        <w:tc>
          <w:tcPr>
            <w:tcW w:w="818" w:type="dxa"/>
            <w:vMerge w:val="restart"/>
            <w:tcBorders>
              <w:top w:val="single" w:sz="4" w:space="0" w:color="auto"/>
              <w:left w:val="single" w:sz="4" w:space="0" w:color="auto"/>
              <w:bottom w:val="single" w:sz="4" w:space="0" w:color="auto"/>
              <w:right w:val="single" w:sz="4" w:space="0" w:color="auto"/>
            </w:tcBorders>
          </w:tcPr>
          <w:p w:rsidR="000E4356" w:rsidRPr="000E4356" w:rsidRDefault="000E4356" w:rsidP="000E4356">
            <w:pPr>
              <w:tabs>
                <w:tab w:val="left" w:pos="2835"/>
              </w:tabs>
              <w:spacing w:line="256" w:lineRule="auto"/>
              <w:rPr>
                <w:rFonts w:ascii="Arial Armenian" w:hAnsi="Arial Armenian"/>
                <w:szCs w:val="20"/>
                <w:lang w:val="hy-AM" w:eastAsia="en-US" w:bidi="ar-SA"/>
              </w:rPr>
            </w:pPr>
          </w:p>
          <w:p w:rsidR="000E4356" w:rsidRPr="000E4356" w:rsidRDefault="000E4356" w:rsidP="000E4356">
            <w:pPr>
              <w:tabs>
                <w:tab w:val="left" w:pos="2835"/>
              </w:tabs>
              <w:spacing w:line="256" w:lineRule="auto"/>
              <w:rPr>
                <w:rFonts w:ascii="Arial Armenian" w:hAnsi="Arial Armenian"/>
                <w:lang w:val="hy-AM" w:eastAsia="en-US" w:bidi="ar-SA"/>
              </w:rPr>
            </w:pPr>
          </w:p>
          <w:p w:rsidR="000E4356" w:rsidRPr="000E4356" w:rsidRDefault="000E4356" w:rsidP="000E4356">
            <w:pPr>
              <w:tabs>
                <w:tab w:val="left" w:pos="2835"/>
              </w:tabs>
              <w:spacing w:line="256" w:lineRule="auto"/>
              <w:rPr>
                <w:rFonts w:ascii="Arial Armenian" w:hAnsi="Arial Armenian"/>
                <w:lang w:val="en-US" w:eastAsia="en-US" w:bidi="ar-SA"/>
              </w:rPr>
            </w:pPr>
            <w:r w:rsidRPr="000E4356">
              <w:rPr>
                <w:rFonts w:ascii="Arial" w:hAnsi="Arial" w:cs="Arial"/>
                <w:lang w:val="en-US" w:eastAsia="en-US" w:bidi="ar-SA"/>
              </w:rPr>
              <w:t>Р</w:t>
            </w:r>
            <w:r w:rsidRPr="000E4356">
              <w:rPr>
                <w:rFonts w:ascii="Arial Armenian" w:hAnsi="Arial Armenian"/>
                <w:lang w:val="en-US" w:eastAsia="en-US" w:bidi="ar-SA"/>
              </w:rPr>
              <w:t xml:space="preserve"> / </w:t>
            </w:r>
            <w:r w:rsidRPr="000E4356">
              <w:rPr>
                <w:rFonts w:ascii="Arial" w:hAnsi="Arial" w:cs="Arial"/>
                <w:lang w:val="en-US" w:eastAsia="en-US" w:bidi="ar-SA"/>
              </w:rPr>
              <w:t>Р</w:t>
            </w:r>
            <w:r w:rsidRPr="000E4356">
              <w:rPr>
                <w:rFonts w:ascii="Arial Armenian" w:hAnsi="Arial Armenian"/>
                <w:lang w:val="en-US" w:eastAsia="en-US" w:bidi="ar-SA"/>
              </w:rPr>
              <w:t>:</w:t>
            </w:r>
          </w:p>
        </w:tc>
        <w:tc>
          <w:tcPr>
            <w:tcW w:w="3794" w:type="dxa"/>
            <w:vMerge w:val="restart"/>
            <w:tcBorders>
              <w:top w:val="single" w:sz="4" w:space="0" w:color="auto"/>
              <w:left w:val="single" w:sz="4" w:space="0" w:color="auto"/>
              <w:bottom w:val="single" w:sz="4" w:space="0" w:color="auto"/>
              <w:right w:val="single" w:sz="4" w:space="0" w:color="auto"/>
            </w:tcBorders>
          </w:tcPr>
          <w:p w:rsidR="000E4356" w:rsidRPr="000E4356" w:rsidRDefault="000E4356" w:rsidP="000E4356">
            <w:pPr>
              <w:tabs>
                <w:tab w:val="left" w:pos="2835"/>
              </w:tabs>
              <w:spacing w:line="256" w:lineRule="auto"/>
              <w:rPr>
                <w:sz w:val="22"/>
                <w:szCs w:val="22"/>
                <w:lang w:val="hy-AM" w:eastAsia="en-US" w:bidi="ar-SA"/>
              </w:rPr>
            </w:pPr>
          </w:p>
          <w:p w:rsidR="000E4356" w:rsidRPr="000E4356" w:rsidRDefault="000E4356" w:rsidP="000E4356">
            <w:pPr>
              <w:tabs>
                <w:tab w:val="left" w:pos="2835"/>
              </w:tabs>
              <w:spacing w:line="256" w:lineRule="auto"/>
              <w:rPr>
                <w:sz w:val="22"/>
                <w:szCs w:val="22"/>
                <w:lang w:val="hy-AM" w:eastAsia="en-US" w:bidi="ar-SA"/>
              </w:rPr>
            </w:pPr>
          </w:p>
          <w:p w:rsidR="000E4356" w:rsidRPr="000E4356" w:rsidRDefault="000E4356" w:rsidP="000E4356">
            <w:pPr>
              <w:tabs>
                <w:tab w:val="left" w:pos="2835"/>
              </w:tabs>
              <w:spacing w:line="256" w:lineRule="auto"/>
              <w:rPr>
                <w:sz w:val="22"/>
                <w:szCs w:val="22"/>
                <w:lang w:val="hy-AM" w:eastAsia="en-US" w:bidi="ar-SA"/>
              </w:rPr>
            </w:pPr>
            <w:r w:rsidRPr="000E4356">
              <w:rPr>
                <w:rFonts w:ascii="Sylfaen" w:hAnsi="Sylfaen" w:cs="Sylfaen"/>
                <w:sz w:val="22"/>
                <w:szCs w:val="22"/>
                <w:lang w:val="hy-AM" w:eastAsia="en-US" w:bidi="ar-SA"/>
              </w:rPr>
              <w:t>Квалификация:</w:t>
            </w:r>
          </w:p>
        </w:tc>
        <w:tc>
          <w:tcPr>
            <w:tcW w:w="3570" w:type="dxa"/>
            <w:gridSpan w:val="2"/>
            <w:tcBorders>
              <w:top w:val="single" w:sz="4" w:space="0" w:color="auto"/>
              <w:left w:val="single" w:sz="4" w:space="0" w:color="auto"/>
              <w:bottom w:val="single" w:sz="4" w:space="0" w:color="auto"/>
              <w:right w:val="single" w:sz="4" w:space="0" w:color="auto"/>
            </w:tcBorders>
            <w:hideMark/>
          </w:tcPr>
          <w:p w:rsidR="000E4356" w:rsidRPr="000E4356" w:rsidRDefault="000E4356" w:rsidP="000E4356">
            <w:pPr>
              <w:tabs>
                <w:tab w:val="left" w:pos="2835"/>
              </w:tabs>
              <w:spacing w:line="256" w:lineRule="auto"/>
              <w:jc w:val="center"/>
              <w:rPr>
                <w:sz w:val="22"/>
                <w:szCs w:val="22"/>
                <w:lang w:val="hy-AM" w:eastAsia="en-US" w:bidi="ar-SA"/>
              </w:rPr>
            </w:pPr>
            <w:r w:rsidRPr="000E4356">
              <w:rPr>
                <w:rFonts w:ascii="Sylfaen" w:hAnsi="Sylfaen" w:cs="Sylfaen"/>
                <w:sz w:val="22"/>
                <w:szCs w:val="22"/>
                <w:lang w:val="hy-AM" w:eastAsia="en-US" w:bidi="ar-SA"/>
              </w:rPr>
              <w:t>Профессиональный</w:t>
            </w:r>
            <w:r w:rsidRPr="000E4356">
              <w:rPr>
                <w:sz w:val="22"/>
                <w:szCs w:val="22"/>
                <w:lang w:val="hy-AM" w:eastAsia="en-US" w:bidi="ar-SA"/>
              </w:rPr>
              <w:t xml:space="preserve"> </w:t>
            </w:r>
            <w:r w:rsidRPr="000E4356">
              <w:rPr>
                <w:rFonts w:ascii="Sylfaen" w:hAnsi="Sylfaen" w:cs="Sylfaen"/>
                <w:sz w:val="22"/>
                <w:szCs w:val="22"/>
                <w:lang w:val="hy-AM" w:eastAsia="en-US" w:bidi="ar-SA"/>
              </w:rPr>
              <w:t>опыт:</w:t>
            </w:r>
          </w:p>
        </w:tc>
        <w:tc>
          <w:tcPr>
            <w:tcW w:w="851" w:type="dxa"/>
            <w:shd w:val="clear" w:color="auto" w:fill="auto"/>
          </w:tcPr>
          <w:p w:rsidR="000E4356" w:rsidRPr="000E4356" w:rsidRDefault="000E4356" w:rsidP="000E4356">
            <w:pPr>
              <w:rPr>
                <w:rFonts w:ascii="Calibri" w:eastAsia="Calibri" w:hAnsi="Calibri"/>
                <w:lang w:val="en-US" w:eastAsia="en-US" w:bidi="ar-SA"/>
              </w:rPr>
            </w:pPr>
          </w:p>
        </w:tc>
      </w:tr>
      <w:tr w:rsidR="000E4356" w:rsidRPr="000E4356" w:rsidTr="00500761">
        <w:trPr>
          <w:cantSplit/>
          <w:trHeight w:val="548"/>
        </w:trPr>
        <w:tc>
          <w:tcPr>
            <w:tcW w:w="818" w:type="dxa"/>
            <w:vMerge/>
            <w:tcBorders>
              <w:top w:val="single" w:sz="4" w:space="0" w:color="auto"/>
              <w:left w:val="single" w:sz="4" w:space="0" w:color="auto"/>
              <w:bottom w:val="single" w:sz="4" w:space="0" w:color="auto"/>
              <w:right w:val="single" w:sz="4" w:space="0" w:color="auto"/>
            </w:tcBorders>
            <w:vAlign w:val="center"/>
            <w:hideMark/>
          </w:tcPr>
          <w:p w:rsidR="000E4356" w:rsidRPr="000E4356" w:rsidRDefault="000E4356" w:rsidP="000E4356">
            <w:pPr>
              <w:rPr>
                <w:rFonts w:ascii="Arial Armenian" w:hAnsi="Arial Armenian"/>
                <w:lang w:val="en-US" w:eastAsia="en-US" w:bidi="ar-SA"/>
              </w:rPr>
            </w:pPr>
          </w:p>
        </w:tc>
        <w:tc>
          <w:tcPr>
            <w:tcW w:w="3794" w:type="dxa"/>
            <w:vMerge/>
            <w:tcBorders>
              <w:top w:val="single" w:sz="4" w:space="0" w:color="auto"/>
              <w:left w:val="single" w:sz="4" w:space="0" w:color="auto"/>
              <w:bottom w:val="single" w:sz="4" w:space="0" w:color="auto"/>
              <w:right w:val="single" w:sz="4" w:space="0" w:color="auto"/>
            </w:tcBorders>
            <w:vAlign w:val="center"/>
            <w:hideMark/>
          </w:tcPr>
          <w:p w:rsidR="000E4356" w:rsidRPr="000E4356" w:rsidRDefault="000E4356" w:rsidP="000E4356">
            <w:pPr>
              <w:rPr>
                <w:sz w:val="22"/>
                <w:szCs w:val="22"/>
                <w:lang w:val="hy-AM" w:eastAsia="en-US" w:bidi="ar-SA"/>
              </w:rPr>
            </w:pPr>
          </w:p>
        </w:tc>
        <w:tc>
          <w:tcPr>
            <w:tcW w:w="2192" w:type="dxa"/>
            <w:tcBorders>
              <w:top w:val="single" w:sz="4" w:space="0" w:color="auto"/>
              <w:left w:val="single" w:sz="4" w:space="0" w:color="auto"/>
              <w:bottom w:val="single" w:sz="4" w:space="0" w:color="auto"/>
              <w:right w:val="single" w:sz="4" w:space="0" w:color="auto"/>
            </w:tcBorders>
            <w:hideMark/>
          </w:tcPr>
          <w:p w:rsidR="000E4356" w:rsidRPr="000E4356" w:rsidRDefault="000E4356" w:rsidP="000E4356">
            <w:pPr>
              <w:tabs>
                <w:tab w:val="left" w:pos="2835"/>
              </w:tabs>
              <w:spacing w:line="256" w:lineRule="auto"/>
              <w:jc w:val="center"/>
              <w:rPr>
                <w:sz w:val="22"/>
                <w:szCs w:val="22"/>
                <w:lang w:val="hy-AM" w:eastAsia="en-US" w:bidi="ar-SA"/>
              </w:rPr>
            </w:pPr>
            <w:r w:rsidRPr="000E4356">
              <w:rPr>
                <w:rFonts w:ascii="Sylfaen" w:hAnsi="Sylfaen" w:cs="Sylfaen"/>
                <w:sz w:val="22"/>
                <w:szCs w:val="22"/>
                <w:lang w:val="hy-AM" w:eastAsia="en-US" w:bidi="ar-SA"/>
              </w:rPr>
              <w:t>Мероприятия:</w:t>
            </w:r>
            <w:r w:rsidRPr="000E4356">
              <w:rPr>
                <w:sz w:val="22"/>
                <w:szCs w:val="22"/>
                <w:lang w:val="hy-AM" w:eastAsia="en-US" w:bidi="ar-SA"/>
              </w:rPr>
              <w:t xml:space="preserve"> </w:t>
            </w:r>
            <w:r w:rsidRPr="000E4356">
              <w:rPr>
                <w:rFonts w:ascii="Sylfaen" w:hAnsi="Sylfaen" w:cs="Sylfaen"/>
                <w:sz w:val="22"/>
                <w:szCs w:val="22"/>
                <w:lang w:val="hy-AM" w:eastAsia="en-US" w:bidi="ar-SA"/>
              </w:rPr>
              <w:t>поле:</w:t>
            </w:r>
          </w:p>
        </w:tc>
        <w:tc>
          <w:tcPr>
            <w:tcW w:w="1378" w:type="dxa"/>
            <w:tcBorders>
              <w:top w:val="single" w:sz="4" w:space="0" w:color="auto"/>
              <w:left w:val="single" w:sz="4" w:space="0" w:color="auto"/>
              <w:bottom w:val="single" w:sz="4" w:space="0" w:color="auto"/>
              <w:right w:val="single" w:sz="4" w:space="0" w:color="auto"/>
            </w:tcBorders>
            <w:hideMark/>
          </w:tcPr>
          <w:p w:rsidR="000E4356" w:rsidRPr="000E4356" w:rsidRDefault="000E4356" w:rsidP="000E4356">
            <w:pPr>
              <w:tabs>
                <w:tab w:val="left" w:pos="2835"/>
              </w:tabs>
              <w:spacing w:line="256" w:lineRule="auto"/>
              <w:jc w:val="center"/>
              <w:rPr>
                <w:sz w:val="22"/>
                <w:szCs w:val="22"/>
                <w:lang w:val="hy-AM" w:eastAsia="en-US" w:bidi="ar-SA"/>
              </w:rPr>
            </w:pPr>
            <w:r w:rsidRPr="000E4356">
              <w:rPr>
                <w:rFonts w:ascii="Sylfaen" w:hAnsi="Sylfaen" w:cs="Sylfaen"/>
                <w:sz w:val="22"/>
                <w:szCs w:val="22"/>
                <w:lang w:val="hy-AM" w:eastAsia="en-US" w:bidi="ar-SA"/>
              </w:rPr>
              <w:t>Минимум:</w:t>
            </w:r>
            <w:r w:rsidRPr="000E4356">
              <w:rPr>
                <w:sz w:val="22"/>
                <w:szCs w:val="22"/>
                <w:lang w:val="hy-AM" w:eastAsia="en-US" w:bidi="ar-SA"/>
              </w:rPr>
              <w:t xml:space="preserve"> </w:t>
            </w:r>
            <w:r w:rsidRPr="000E4356">
              <w:rPr>
                <w:rFonts w:ascii="Sylfaen" w:hAnsi="Sylfaen" w:cs="Sylfaen"/>
                <w:sz w:val="22"/>
                <w:szCs w:val="22"/>
                <w:lang w:val="hy-AM" w:eastAsia="en-US" w:bidi="ar-SA"/>
              </w:rPr>
              <w:t>профессиональный</w:t>
            </w:r>
            <w:r w:rsidRPr="000E4356">
              <w:rPr>
                <w:sz w:val="22"/>
                <w:szCs w:val="22"/>
                <w:lang w:val="hy-AM" w:eastAsia="en-US" w:bidi="ar-SA"/>
              </w:rPr>
              <w:t xml:space="preserve"> </w:t>
            </w:r>
            <w:r w:rsidRPr="000E4356">
              <w:rPr>
                <w:rFonts w:ascii="Sylfaen" w:hAnsi="Sylfaen" w:cs="Sylfaen"/>
                <w:sz w:val="22"/>
                <w:szCs w:val="22"/>
                <w:lang w:val="hy-AM" w:eastAsia="en-US" w:bidi="ar-SA"/>
              </w:rPr>
              <w:t>опыт:</w:t>
            </w:r>
          </w:p>
        </w:tc>
        <w:tc>
          <w:tcPr>
            <w:tcW w:w="851" w:type="dxa"/>
            <w:shd w:val="clear" w:color="auto" w:fill="auto"/>
          </w:tcPr>
          <w:p w:rsidR="000E4356" w:rsidRPr="000E4356" w:rsidRDefault="000E4356" w:rsidP="000E4356">
            <w:pPr>
              <w:jc w:val="center"/>
              <w:rPr>
                <w:rFonts w:ascii="Calibri" w:eastAsia="Calibri" w:hAnsi="Calibri"/>
                <w:lang w:val="hy-AM" w:eastAsia="en-US" w:bidi="ar-SA"/>
              </w:rPr>
            </w:pPr>
            <w:r w:rsidRPr="000E4356">
              <w:rPr>
                <w:rFonts w:ascii="Sylfaen" w:eastAsia="Calibri" w:hAnsi="Sylfaen" w:cs="Sylfaen"/>
                <w:lang w:val="hy-AM" w:eastAsia="en-US" w:bidi="ar-SA"/>
              </w:rPr>
              <w:t>Общий:</w:t>
            </w:r>
            <w:r w:rsidRPr="000E4356">
              <w:rPr>
                <w:rFonts w:ascii="Calibri" w:eastAsia="Calibri" w:hAnsi="Calibri"/>
                <w:lang w:val="hy-AM" w:eastAsia="en-US" w:bidi="ar-SA"/>
              </w:rPr>
              <w:t xml:space="preserve"> </w:t>
            </w:r>
            <w:r w:rsidRPr="000E4356">
              <w:rPr>
                <w:rFonts w:ascii="Sylfaen" w:eastAsia="Calibri" w:hAnsi="Sylfaen" w:cs="Sylfaen"/>
                <w:lang w:val="hy-AM" w:eastAsia="en-US" w:bidi="ar-SA"/>
              </w:rPr>
              <w:t>люди</w:t>
            </w:r>
          </w:p>
        </w:tc>
      </w:tr>
      <w:tr w:rsidR="000E4356" w:rsidRPr="000E4356" w:rsidTr="00500761">
        <w:trPr>
          <w:cantSplit/>
          <w:trHeight w:val="371"/>
        </w:trPr>
        <w:tc>
          <w:tcPr>
            <w:tcW w:w="818" w:type="dxa"/>
            <w:tcBorders>
              <w:top w:val="single" w:sz="4" w:space="0" w:color="auto"/>
              <w:left w:val="single" w:sz="4" w:space="0" w:color="auto"/>
              <w:bottom w:val="single" w:sz="4" w:space="0" w:color="auto"/>
              <w:right w:val="single" w:sz="4" w:space="0" w:color="auto"/>
            </w:tcBorders>
            <w:hideMark/>
          </w:tcPr>
          <w:p w:rsidR="000E4356" w:rsidRPr="000E4356" w:rsidRDefault="000E4356" w:rsidP="000E4356">
            <w:pPr>
              <w:tabs>
                <w:tab w:val="left" w:pos="2835"/>
              </w:tabs>
              <w:spacing w:line="256" w:lineRule="auto"/>
              <w:jc w:val="center"/>
              <w:rPr>
                <w:rFonts w:ascii="Russian Baltica" w:hAnsi="Russian Baltica"/>
                <w:b/>
                <w:lang w:val="en-US" w:eastAsia="en-US" w:bidi="ar-SA"/>
              </w:rPr>
            </w:pPr>
            <w:r w:rsidRPr="000E4356">
              <w:rPr>
                <w:rFonts w:ascii="Russian Baltica" w:hAnsi="Russian Baltica"/>
                <w:b/>
                <w:lang w:val="en-US" w:eastAsia="en-US" w:bidi="ar-SA"/>
              </w:rPr>
              <w:t>1:</w:t>
            </w:r>
          </w:p>
        </w:tc>
        <w:tc>
          <w:tcPr>
            <w:tcW w:w="3794" w:type="dxa"/>
            <w:tcBorders>
              <w:top w:val="single" w:sz="4" w:space="0" w:color="auto"/>
              <w:left w:val="single" w:sz="4" w:space="0" w:color="auto"/>
              <w:bottom w:val="single" w:sz="4" w:space="0" w:color="auto"/>
              <w:right w:val="single" w:sz="4" w:space="0" w:color="auto"/>
            </w:tcBorders>
            <w:hideMark/>
          </w:tcPr>
          <w:p w:rsidR="000E4356" w:rsidRPr="000E4356" w:rsidRDefault="000E4356" w:rsidP="000E4356">
            <w:pPr>
              <w:tabs>
                <w:tab w:val="left" w:pos="2835"/>
              </w:tabs>
              <w:spacing w:line="256" w:lineRule="auto"/>
              <w:jc w:val="center"/>
              <w:rPr>
                <w:rFonts w:ascii="Russian Baltica" w:hAnsi="Russian Baltica"/>
                <w:b/>
                <w:lang w:val="en-US" w:eastAsia="en-US" w:bidi="ar-SA"/>
              </w:rPr>
            </w:pPr>
            <w:r w:rsidRPr="000E4356">
              <w:rPr>
                <w:rFonts w:ascii="Russian Baltica" w:hAnsi="Russian Baltica"/>
                <w:b/>
                <w:lang w:val="en-US" w:eastAsia="en-US" w:bidi="ar-SA"/>
              </w:rPr>
              <w:t>2:</w:t>
            </w:r>
          </w:p>
        </w:tc>
        <w:tc>
          <w:tcPr>
            <w:tcW w:w="2192" w:type="dxa"/>
            <w:tcBorders>
              <w:top w:val="single" w:sz="4" w:space="0" w:color="auto"/>
              <w:left w:val="single" w:sz="4" w:space="0" w:color="auto"/>
              <w:bottom w:val="single" w:sz="4" w:space="0" w:color="auto"/>
              <w:right w:val="single" w:sz="4" w:space="0" w:color="auto"/>
            </w:tcBorders>
            <w:hideMark/>
          </w:tcPr>
          <w:p w:rsidR="000E4356" w:rsidRPr="000E4356" w:rsidRDefault="000E4356" w:rsidP="000E4356">
            <w:pPr>
              <w:tabs>
                <w:tab w:val="left" w:pos="2835"/>
              </w:tabs>
              <w:spacing w:line="256" w:lineRule="auto"/>
              <w:jc w:val="center"/>
              <w:rPr>
                <w:b/>
                <w:lang w:val="hy-AM" w:eastAsia="en-US" w:bidi="ar-SA"/>
              </w:rPr>
            </w:pPr>
            <w:r w:rsidRPr="000E4356">
              <w:rPr>
                <w:rFonts w:ascii="Russian Baltica" w:hAnsi="Russian Baltica"/>
                <w:b/>
                <w:lang w:val="en-US" w:eastAsia="en-US" w:bidi="ar-SA"/>
              </w:rPr>
              <w:t>3:</w:t>
            </w:r>
          </w:p>
        </w:tc>
        <w:tc>
          <w:tcPr>
            <w:tcW w:w="1378" w:type="dxa"/>
            <w:tcBorders>
              <w:top w:val="single" w:sz="4" w:space="0" w:color="auto"/>
              <w:left w:val="single" w:sz="4" w:space="0" w:color="auto"/>
              <w:bottom w:val="single" w:sz="4" w:space="0" w:color="auto"/>
              <w:right w:val="single" w:sz="4" w:space="0" w:color="auto"/>
            </w:tcBorders>
            <w:hideMark/>
          </w:tcPr>
          <w:p w:rsidR="000E4356" w:rsidRPr="000E4356" w:rsidRDefault="000E4356" w:rsidP="000E4356">
            <w:pPr>
              <w:tabs>
                <w:tab w:val="left" w:pos="2835"/>
              </w:tabs>
              <w:spacing w:line="256" w:lineRule="auto"/>
              <w:jc w:val="center"/>
              <w:rPr>
                <w:rFonts w:ascii="Russian Baltica" w:hAnsi="Russian Baltica"/>
                <w:b/>
                <w:lang w:val="en-US" w:eastAsia="en-US" w:bidi="ar-SA"/>
              </w:rPr>
            </w:pPr>
            <w:r w:rsidRPr="000E4356">
              <w:rPr>
                <w:rFonts w:ascii="Russian Baltica" w:hAnsi="Russian Baltica"/>
                <w:b/>
                <w:lang w:val="en-US" w:eastAsia="en-US" w:bidi="ar-SA"/>
              </w:rPr>
              <w:t>4:</w:t>
            </w:r>
          </w:p>
        </w:tc>
        <w:tc>
          <w:tcPr>
            <w:tcW w:w="851" w:type="dxa"/>
            <w:shd w:val="clear" w:color="auto" w:fill="auto"/>
          </w:tcPr>
          <w:p w:rsidR="000E4356" w:rsidRPr="000E4356" w:rsidRDefault="000E4356" w:rsidP="000E4356">
            <w:pPr>
              <w:jc w:val="center"/>
              <w:rPr>
                <w:rFonts w:ascii="Calibri" w:eastAsia="Calibri" w:hAnsi="Calibri"/>
                <w:lang w:val="hy-AM" w:eastAsia="en-US" w:bidi="ar-SA"/>
              </w:rPr>
            </w:pPr>
            <w:r w:rsidRPr="000E4356">
              <w:rPr>
                <w:rFonts w:ascii="Calibri" w:eastAsia="Calibri" w:hAnsi="Calibri"/>
                <w:lang w:val="hy-AM" w:eastAsia="en-US" w:bidi="ar-SA"/>
              </w:rPr>
              <w:t>5:</w:t>
            </w:r>
          </w:p>
        </w:tc>
      </w:tr>
      <w:tr w:rsidR="000E4356" w:rsidRPr="000E4356" w:rsidTr="00500761">
        <w:trPr>
          <w:cantSplit/>
        </w:trPr>
        <w:tc>
          <w:tcPr>
            <w:tcW w:w="818" w:type="dxa"/>
            <w:tcBorders>
              <w:top w:val="single" w:sz="4" w:space="0" w:color="auto"/>
              <w:left w:val="single" w:sz="4" w:space="0" w:color="auto"/>
              <w:bottom w:val="single" w:sz="4" w:space="0" w:color="auto"/>
              <w:right w:val="single" w:sz="4" w:space="0" w:color="auto"/>
            </w:tcBorders>
          </w:tcPr>
          <w:p w:rsidR="000E4356" w:rsidRPr="000E4356" w:rsidRDefault="000E4356" w:rsidP="000E4356">
            <w:pPr>
              <w:tabs>
                <w:tab w:val="left" w:pos="2835"/>
              </w:tabs>
              <w:spacing w:line="256" w:lineRule="auto"/>
              <w:jc w:val="center"/>
              <w:rPr>
                <w:rFonts w:ascii="Calibri" w:hAnsi="Calibri"/>
                <w:lang w:val="en-US" w:eastAsia="en-US" w:bidi="ar-SA"/>
              </w:rPr>
            </w:pPr>
            <w:r w:rsidRPr="000E4356">
              <w:rPr>
                <w:rFonts w:ascii="Calibri" w:hAnsi="Calibri"/>
                <w:lang w:val="en-US" w:eastAsia="en-US" w:bidi="ar-SA"/>
              </w:rPr>
              <w:t>1:</w:t>
            </w:r>
          </w:p>
        </w:tc>
        <w:tc>
          <w:tcPr>
            <w:tcW w:w="3794" w:type="dxa"/>
            <w:tcBorders>
              <w:top w:val="single" w:sz="4" w:space="0" w:color="auto"/>
              <w:left w:val="single" w:sz="4" w:space="0" w:color="auto"/>
              <w:bottom w:val="single" w:sz="4" w:space="0" w:color="auto"/>
              <w:right w:val="single" w:sz="4" w:space="0" w:color="auto"/>
            </w:tcBorders>
          </w:tcPr>
          <w:p w:rsidR="000E4356" w:rsidRPr="000E4356" w:rsidRDefault="000E4356" w:rsidP="000E4356">
            <w:pPr>
              <w:tabs>
                <w:tab w:val="left" w:pos="2835"/>
              </w:tabs>
              <w:spacing w:line="256" w:lineRule="auto"/>
              <w:jc w:val="center"/>
              <w:rPr>
                <w:rFonts w:ascii="Sylfaen" w:hAnsi="Sylfaen"/>
                <w:sz w:val="22"/>
                <w:szCs w:val="22"/>
                <w:lang w:val="en-US" w:eastAsia="en-US" w:bidi="ar-SA"/>
              </w:rPr>
            </w:pPr>
            <w:proofErr w:type="spellStart"/>
            <w:r w:rsidRPr="000E4356">
              <w:rPr>
                <w:rFonts w:ascii="Sylfaen" w:hAnsi="Sylfaen"/>
                <w:sz w:val="22"/>
                <w:szCs w:val="22"/>
                <w:lang w:val="en-US" w:eastAsia="en-US" w:bidi="ar-SA"/>
              </w:rPr>
              <w:t>Строительство</w:t>
            </w:r>
            <w:proofErr w:type="spellEnd"/>
            <w:r w:rsidRPr="000E4356">
              <w:rPr>
                <w:rFonts w:ascii="Sylfaen" w:hAnsi="Sylfaen"/>
                <w:sz w:val="22"/>
                <w:szCs w:val="22"/>
                <w:lang w:val="en-US" w:eastAsia="en-US" w:bidi="ar-SA"/>
              </w:rPr>
              <w:t xml:space="preserve">: </w:t>
            </w:r>
            <w:proofErr w:type="spellStart"/>
            <w:r w:rsidRPr="000E4356">
              <w:rPr>
                <w:rFonts w:ascii="Sylfaen" w:hAnsi="Sylfaen"/>
                <w:sz w:val="22"/>
                <w:szCs w:val="22"/>
                <w:lang w:val="en-US" w:eastAsia="en-US" w:bidi="ar-SA"/>
              </w:rPr>
              <w:t>Глава</w:t>
            </w:r>
            <w:proofErr w:type="spellEnd"/>
            <w:r w:rsidRPr="000E4356">
              <w:rPr>
                <w:rFonts w:ascii="Sylfaen" w:hAnsi="Sylfaen"/>
                <w:sz w:val="22"/>
                <w:szCs w:val="22"/>
                <w:lang w:val="en-US" w:eastAsia="en-US" w:bidi="ar-SA"/>
              </w:rPr>
              <w:t>:</w:t>
            </w:r>
          </w:p>
        </w:tc>
        <w:tc>
          <w:tcPr>
            <w:tcW w:w="2192" w:type="dxa"/>
            <w:tcBorders>
              <w:top w:val="single" w:sz="4" w:space="0" w:color="auto"/>
              <w:left w:val="single" w:sz="4" w:space="0" w:color="auto"/>
              <w:bottom w:val="single" w:sz="4" w:space="0" w:color="auto"/>
              <w:right w:val="single" w:sz="4" w:space="0" w:color="auto"/>
            </w:tcBorders>
          </w:tcPr>
          <w:p w:rsidR="000E4356" w:rsidRPr="000E4356" w:rsidRDefault="000E4356" w:rsidP="000E4356">
            <w:pPr>
              <w:tabs>
                <w:tab w:val="left" w:pos="2835"/>
              </w:tabs>
              <w:spacing w:line="256" w:lineRule="auto"/>
              <w:jc w:val="center"/>
              <w:rPr>
                <w:sz w:val="22"/>
                <w:szCs w:val="22"/>
                <w:lang w:val="hy-AM" w:eastAsia="en-US" w:bidi="ar-SA"/>
              </w:rPr>
            </w:pPr>
            <w:proofErr w:type="spellStart"/>
            <w:r w:rsidRPr="000E4356">
              <w:rPr>
                <w:rFonts w:ascii="Sylfaen" w:hAnsi="Sylfaen" w:cs="Sylfaen"/>
                <w:sz w:val="22"/>
                <w:szCs w:val="22"/>
                <w:lang w:val="en-US" w:eastAsia="en-US" w:bidi="ar-SA"/>
              </w:rPr>
              <w:t>гидравлический</w:t>
            </w:r>
            <w:proofErr w:type="spellEnd"/>
            <w:r w:rsidRPr="000E4356">
              <w:rPr>
                <w:sz w:val="22"/>
                <w:szCs w:val="22"/>
                <w:lang w:val="en-US" w:eastAsia="en-US" w:bidi="ar-SA"/>
              </w:rPr>
              <w:t xml:space="preserve"> </w:t>
            </w:r>
            <w:proofErr w:type="spellStart"/>
            <w:r w:rsidRPr="000E4356">
              <w:rPr>
                <w:rFonts w:ascii="Sylfaen" w:hAnsi="Sylfaen" w:cs="Sylfaen"/>
                <w:sz w:val="22"/>
                <w:szCs w:val="22"/>
                <w:lang w:val="en-US" w:eastAsia="en-US" w:bidi="ar-SA"/>
              </w:rPr>
              <w:t>строительство</w:t>
            </w:r>
            <w:proofErr w:type="spellEnd"/>
          </w:p>
        </w:tc>
        <w:tc>
          <w:tcPr>
            <w:tcW w:w="1378" w:type="dxa"/>
            <w:tcBorders>
              <w:top w:val="single" w:sz="4" w:space="0" w:color="auto"/>
              <w:left w:val="single" w:sz="4" w:space="0" w:color="auto"/>
              <w:bottom w:val="single" w:sz="4" w:space="0" w:color="auto"/>
              <w:right w:val="single" w:sz="4" w:space="0" w:color="auto"/>
            </w:tcBorders>
          </w:tcPr>
          <w:p w:rsidR="000E4356" w:rsidRPr="000E4356" w:rsidRDefault="000E4356" w:rsidP="000E4356">
            <w:pPr>
              <w:tabs>
                <w:tab w:val="left" w:pos="2835"/>
              </w:tabs>
              <w:spacing w:line="256" w:lineRule="auto"/>
              <w:jc w:val="center"/>
              <w:rPr>
                <w:sz w:val="22"/>
                <w:szCs w:val="22"/>
                <w:lang w:val="hy-AM" w:eastAsia="en-US" w:bidi="ar-SA"/>
              </w:rPr>
            </w:pPr>
            <w:r w:rsidRPr="000E4356">
              <w:rPr>
                <w:sz w:val="22"/>
                <w:szCs w:val="22"/>
                <w:lang w:val="en-US" w:eastAsia="en-US" w:bidi="ar-SA"/>
              </w:rPr>
              <w:t xml:space="preserve">3 </w:t>
            </w:r>
            <w:proofErr w:type="spellStart"/>
            <w:r w:rsidRPr="000E4356">
              <w:rPr>
                <w:rFonts w:ascii="Sylfaen" w:hAnsi="Sylfaen" w:cs="Sylfaen"/>
                <w:sz w:val="22"/>
                <w:szCs w:val="22"/>
                <w:lang w:val="en-US" w:eastAsia="en-US" w:bidi="ar-SA"/>
              </w:rPr>
              <w:t>года</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E4356" w:rsidRPr="000E4356" w:rsidRDefault="000E4356" w:rsidP="000E4356">
            <w:pPr>
              <w:rPr>
                <w:rFonts w:ascii="Calibri" w:eastAsia="Calibri" w:hAnsi="Calibri"/>
                <w:lang w:val="hy-AM" w:eastAsia="en-US" w:bidi="ar-SA"/>
              </w:rPr>
            </w:pPr>
            <w:r w:rsidRPr="000E4356">
              <w:rPr>
                <w:rFonts w:ascii="Calibri" w:eastAsia="Calibri" w:hAnsi="Calibri"/>
                <w:lang w:val="hy-AM" w:eastAsia="en-US" w:bidi="ar-SA"/>
              </w:rPr>
              <w:t>1:</w:t>
            </w:r>
          </w:p>
        </w:tc>
      </w:tr>
      <w:tr w:rsidR="000E4356" w:rsidRPr="000E4356" w:rsidTr="00500761">
        <w:trPr>
          <w:cantSplit/>
        </w:trPr>
        <w:tc>
          <w:tcPr>
            <w:tcW w:w="818" w:type="dxa"/>
            <w:tcBorders>
              <w:top w:val="single" w:sz="4" w:space="0" w:color="auto"/>
              <w:left w:val="single" w:sz="4" w:space="0" w:color="auto"/>
              <w:bottom w:val="single" w:sz="4" w:space="0" w:color="auto"/>
              <w:right w:val="single" w:sz="4" w:space="0" w:color="auto"/>
            </w:tcBorders>
          </w:tcPr>
          <w:p w:rsidR="000E4356" w:rsidRPr="000E4356" w:rsidRDefault="000E4356" w:rsidP="000E4356">
            <w:pPr>
              <w:tabs>
                <w:tab w:val="left" w:pos="2835"/>
              </w:tabs>
              <w:spacing w:line="256" w:lineRule="auto"/>
              <w:jc w:val="center"/>
              <w:rPr>
                <w:rFonts w:ascii="Calibri" w:hAnsi="Calibri"/>
                <w:lang w:val="en-US" w:eastAsia="en-US" w:bidi="ar-SA"/>
              </w:rPr>
            </w:pPr>
            <w:r w:rsidRPr="000E4356">
              <w:rPr>
                <w:rFonts w:ascii="Calibri" w:hAnsi="Calibri"/>
                <w:lang w:val="en-US" w:eastAsia="en-US" w:bidi="ar-SA"/>
              </w:rPr>
              <w:t>2:</w:t>
            </w:r>
          </w:p>
        </w:tc>
        <w:tc>
          <w:tcPr>
            <w:tcW w:w="3794" w:type="dxa"/>
            <w:tcBorders>
              <w:top w:val="single" w:sz="4" w:space="0" w:color="auto"/>
              <w:left w:val="single" w:sz="4" w:space="0" w:color="auto"/>
              <w:bottom w:val="single" w:sz="4" w:space="0" w:color="auto"/>
              <w:right w:val="single" w:sz="4" w:space="0" w:color="auto"/>
            </w:tcBorders>
          </w:tcPr>
          <w:p w:rsidR="000E4356" w:rsidRPr="000E4356" w:rsidRDefault="000E4356" w:rsidP="000E4356">
            <w:pPr>
              <w:tabs>
                <w:tab w:val="left" w:pos="2835"/>
              </w:tabs>
              <w:spacing w:line="256" w:lineRule="auto"/>
              <w:jc w:val="center"/>
              <w:rPr>
                <w:rFonts w:ascii="Sylfaen" w:hAnsi="Sylfaen"/>
                <w:sz w:val="22"/>
                <w:szCs w:val="22"/>
                <w:lang w:val="en-US" w:eastAsia="en-US" w:bidi="ar-SA"/>
              </w:rPr>
            </w:pPr>
            <w:proofErr w:type="spellStart"/>
            <w:r w:rsidRPr="000E4356">
              <w:rPr>
                <w:rFonts w:ascii="Sylfaen" w:hAnsi="Sylfaen"/>
                <w:sz w:val="22"/>
                <w:szCs w:val="22"/>
                <w:lang w:val="en-US" w:eastAsia="en-US" w:bidi="ar-SA"/>
              </w:rPr>
              <w:t>Строительство</w:t>
            </w:r>
            <w:proofErr w:type="spellEnd"/>
            <w:r w:rsidRPr="000E4356">
              <w:rPr>
                <w:rFonts w:ascii="Sylfaen" w:hAnsi="Sylfaen"/>
                <w:sz w:val="22"/>
                <w:szCs w:val="22"/>
                <w:lang w:val="en-US" w:eastAsia="en-US" w:bidi="ar-SA"/>
              </w:rPr>
              <w:t>:</w:t>
            </w:r>
            <w:r w:rsidRPr="000E4356">
              <w:rPr>
                <w:rFonts w:ascii="Sylfaen" w:hAnsi="Sylfaen" w:cs="Sylfaen"/>
                <w:sz w:val="22"/>
                <w:szCs w:val="22"/>
                <w:lang w:val="en-US" w:eastAsia="en-US" w:bidi="ar-SA"/>
              </w:rPr>
              <w:t xml:space="preserve"> </w:t>
            </w:r>
            <w:proofErr w:type="spellStart"/>
            <w:r w:rsidRPr="000E4356">
              <w:rPr>
                <w:rFonts w:ascii="Sylfaen" w:hAnsi="Sylfaen" w:cs="Sylfaen"/>
                <w:sz w:val="22"/>
                <w:szCs w:val="22"/>
                <w:lang w:val="en-US" w:eastAsia="en-US" w:bidi="ar-SA"/>
              </w:rPr>
              <w:t>Инженер</w:t>
            </w:r>
            <w:proofErr w:type="spellEnd"/>
            <w:r w:rsidRPr="000E4356">
              <w:rPr>
                <w:rFonts w:ascii="Sylfaen" w:hAnsi="Sylfaen" w:cs="Sylfaen"/>
                <w:sz w:val="22"/>
                <w:szCs w:val="22"/>
                <w:lang w:val="en-US" w:eastAsia="en-US" w:bidi="ar-SA"/>
              </w:rPr>
              <w:t>:</w:t>
            </w:r>
            <w:r w:rsidRPr="000E4356">
              <w:rPr>
                <w:rFonts w:ascii="Times Armenian" w:hAnsi="Times Armenian"/>
                <w:sz w:val="22"/>
                <w:szCs w:val="22"/>
                <w:lang w:val="en-US" w:eastAsia="en-US" w:bidi="ar-SA"/>
              </w:rPr>
              <w:t xml:space="preserve"> </w:t>
            </w:r>
            <w:proofErr w:type="spellStart"/>
            <w:r w:rsidRPr="000E4356">
              <w:rPr>
                <w:rFonts w:ascii="Sylfaen" w:hAnsi="Sylfaen" w:cs="Sylfaen"/>
                <w:sz w:val="22"/>
                <w:szCs w:val="22"/>
                <w:lang w:val="en-US" w:eastAsia="en-US" w:bidi="ar-SA"/>
              </w:rPr>
              <w:t>строитель</w:t>
            </w:r>
            <w:proofErr w:type="spellEnd"/>
            <w:r w:rsidRPr="000E4356">
              <w:rPr>
                <w:rFonts w:ascii="Sylfaen" w:hAnsi="Sylfaen" w:cs="Sylfaen"/>
                <w:sz w:val="22"/>
                <w:szCs w:val="22"/>
                <w:lang w:val="en-US" w:eastAsia="en-US" w:bidi="ar-SA"/>
              </w:rPr>
              <w:t>:</w:t>
            </w:r>
          </w:p>
        </w:tc>
        <w:tc>
          <w:tcPr>
            <w:tcW w:w="2192" w:type="dxa"/>
            <w:tcBorders>
              <w:top w:val="single" w:sz="4" w:space="0" w:color="auto"/>
              <w:left w:val="single" w:sz="4" w:space="0" w:color="auto"/>
              <w:bottom w:val="single" w:sz="4" w:space="0" w:color="auto"/>
              <w:right w:val="single" w:sz="4" w:space="0" w:color="auto"/>
            </w:tcBorders>
          </w:tcPr>
          <w:p w:rsidR="000E4356" w:rsidRPr="000E4356" w:rsidRDefault="000E4356" w:rsidP="000E4356">
            <w:pPr>
              <w:tabs>
                <w:tab w:val="left" w:pos="2835"/>
              </w:tabs>
              <w:spacing w:line="256" w:lineRule="auto"/>
              <w:jc w:val="center"/>
              <w:rPr>
                <w:sz w:val="22"/>
                <w:szCs w:val="22"/>
                <w:lang w:val="hy-AM" w:eastAsia="en-US" w:bidi="ar-SA"/>
              </w:rPr>
            </w:pPr>
            <w:proofErr w:type="spellStart"/>
            <w:r w:rsidRPr="000E4356">
              <w:rPr>
                <w:rFonts w:ascii="Sylfaen" w:hAnsi="Sylfaen" w:cs="Sylfaen"/>
                <w:sz w:val="22"/>
                <w:szCs w:val="22"/>
                <w:lang w:val="en-US" w:eastAsia="en-US" w:bidi="ar-SA"/>
              </w:rPr>
              <w:t>гидравлический</w:t>
            </w:r>
            <w:proofErr w:type="spellEnd"/>
            <w:r w:rsidRPr="000E4356">
              <w:rPr>
                <w:sz w:val="22"/>
                <w:szCs w:val="22"/>
                <w:lang w:val="en-US" w:eastAsia="en-US" w:bidi="ar-SA"/>
              </w:rPr>
              <w:t xml:space="preserve"> </w:t>
            </w:r>
            <w:proofErr w:type="spellStart"/>
            <w:r w:rsidRPr="000E4356">
              <w:rPr>
                <w:rFonts w:ascii="Sylfaen" w:hAnsi="Sylfaen" w:cs="Sylfaen"/>
                <w:sz w:val="22"/>
                <w:szCs w:val="22"/>
                <w:lang w:val="en-US" w:eastAsia="en-US" w:bidi="ar-SA"/>
              </w:rPr>
              <w:t>строительство</w:t>
            </w:r>
            <w:proofErr w:type="spellEnd"/>
          </w:p>
        </w:tc>
        <w:tc>
          <w:tcPr>
            <w:tcW w:w="1378" w:type="dxa"/>
            <w:tcBorders>
              <w:top w:val="single" w:sz="4" w:space="0" w:color="auto"/>
              <w:left w:val="single" w:sz="4" w:space="0" w:color="auto"/>
              <w:bottom w:val="single" w:sz="4" w:space="0" w:color="auto"/>
              <w:right w:val="single" w:sz="4" w:space="0" w:color="auto"/>
            </w:tcBorders>
          </w:tcPr>
          <w:p w:rsidR="000E4356" w:rsidRPr="000E4356" w:rsidRDefault="000E4356" w:rsidP="000E4356">
            <w:pPr>
              <w:tabs>
                <w:tab w:val="left" w:pos="2835"/>
              </w:tabs>
              <w:spacing w:line="256" w:lineRule="auto"/>
              <w:jc w:val="center"/>
              <w:rPr>
                <w:sz w:val="22"/>
                <w:szCs w:val="22"/>
                <w:lang w:val="hy-AM" w:eastAsia="en-US" w:bidi="ar-SA"/>
              </w:rPr>
            </w:pPr>
            <w:r w:rsidRPr="000E4356">
              <w:rPr>
                <w:sz w:val="22"/>
                <w:szCs w:val="22"/>
                <w:lang w:val="en-US" w:eastAsia="en-US" w:bidi="ar-SA"/>
              </w:rPr>
              <w:t xml:space="preserve">3 </w:t>
            </w:r>
            <w:proofErr w:type="spellStart"/>
            <w:r w:rsidRPr="000E4356">
              <w:rPr>
                <w:rFonts w:ascii="Sylfaen" w:hAnsi="Sylfaen" w:cs="Sylfaen"/>
                <w:sz w:val="22"/>
                <w:szCs w:val="22"/>
                <w:lang w:val="en-US" w:eastAsia="en-US" w:bidi="ar-SA"/>
              </w:rPr>
              <w:t>года</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E4356" w:rsidRPr="000E4356" w:rsidRDefault="000E4356" w:rsidP="000E4356">
            <w:pPr>
              <w:rPr>
                <w:rFonts w:ascii="Calibri" w:eastAsia="Calibri" w:hAnsi="Calibri"/>
                <w:lang w:val="hy-AM" w:eastAsia="en-US" w:bidi="ar-SA"/>
              </w:rPr>
            </w:pPr>
            <w:r w:rsidRPr="000E4356">
              <w:rPr>
                <w:rFonts w:ascii="Calibri" w:eastAsia="Calibri" w:hAnsi="Calibri"/>
                <w:lang w:val="hy-AM" w:eastAsia="en-US" w:bidi="ar-SA"/>
              </w:rPr>
              <w:t>1:</w:t>
            </w:r>
          </w:p>
        </w:tc>
      </w:tr>
      <w:tr w:rsidR="000E4356" w:rsidRPr="000E4356" w:rsidTr="00500761">
        <w:trPr>
          <w:cantSplit/>
        </w:trPr>
        <w:tc>
          <w:tcPr>
            <w:tcW w:w="818" w:type="dxa"/>
            <w:tcBorders>
              <w:top w:val="single" w:sz="4" w:space="0" w:color="auto"/>
              <w:left w:val="single" w:sz="4" w:space="0" w:color="auto"/>
              <w:bottom w:val="single" w:sz="4" w:space="0" w:color="auto"/>
              <w:right w:val="single" w:sz="4" w:space="0" w:color="auto"/>
            </w:tcBorders>
          </w:tcPr>
          <w:p w:rsidR="000E4356" w:rsidRPr="000E4356" w:rsidRDefault="000E4356" w:rsidP="000E4356">
            <w:pPr>
              <w:tabs>
                <w:tab w:val="left" w:pos="2835"/>
              </w:tabs>
              <w:spacing w:line="256" w:lineRule="auto"/>
              <w:jc w:val="center"/>
              <w:rPr>
                <w:rFonts w:ascii="Calibri" w:hAnsi="Calibri"/>
                <w:lang w:val="en-US" w:eastAsia="en-US" w:bidi="ar-SA"/>
              </w:rPr>
            </w:pPr>
            <w:r w:rsidRPr="000E4356">
              <w:rPr>
                <w:rFonts w:ascii="Calibri" w:hAnsi="Calibri"/>
                <w:lang w:val="en-US" w:eastAsia="en-US" w:bidi="ar-SA"/>
              </w:rPr>
              <w:t>3:</w:t>
            </w:r>
          </w:p>
        </w:tc>
        <w:tc>
          <w:tcPr>
            <w:tcW w:w="3794" w:type="dxa"/>
            <w:tcBorders>
              <w:top w:val="single" w:sz="4" w:space="0" w:color="auto"/>
              <w:left w:val="single" w:sz="4" w:space="0" w:color="auto"/>
              <w:bottom w:val="single" w:sz="4" w:space="0" w:color="auto"/>
              <w:right w:val="single" w:sz="4" w:space="0" w:color="auto"/>
            </w:tcBorders>
          </w:tcPr>
          <w:p w:rsidR="000E4356" w:rsidRPr="000E4356" w:rsidRDefault="000E4356" w:rsidP="000E4356">
            <w:pPr>
              <w:tabs>
                <w:tab w:val="left" w:pos="2835"/>
              </w:tabs>
              <w:spacing w:line="256" w:lineRule="auto"/>
              <w:jc w:val="center"/>
              <w:rPr>
                <w:rFonts w:ascii="Sylfaen" w:hAnsi="Sylfaen"/>
                <w:sz w:val="22"/>
                <w:szCs w:val="22"/>
                <w:lang w:eastAsia="en-US" w:bidi="ar-SA"/>
              </w:rPr>
            </w:pPr>
            <w:r w:rsidRPr="000E4356">
              <w:rPr>
                <w:rFonts w:ascii="Sylfaen" w:hAnsi="Sylfaen"/>
                <w:sz w:val="22"/>
                <w:szCs w:val="22"/>
                <w:lang w:eastAsia="en-US" w:bidi="ar-SA"/>
              </w:rPr>
              <w:t>Строительство и установка работает: сварщик</w:t>
            </w:r>
          </w:p>
        </w:tc>
        <w:tc>
          <w:tcPr>
            <w:tcW w:w="2192" w:type="dxa"/>
            <w:tcBorders>
              <w:top w:val="single" w:sz="4" w:space="0" w:color="auto"/>
              <w:left w:val="single" w:sz="4" w:space="0" w:color="auto"/>
              <w:bottom w:val="single" w:sz="4" w:space="0" w:color="auto"/>
              <w:right w:val="single" w:sz="4" w:space="0" w:color="auto"/>
            </w:tcBorders>
          </w:tcPr>
          <w:p w:rsidR="000E4356" w:rsidRPr="000E4356" w:rsidRDefault="000E4356" w:rsidP="000E4356">
            <w:pPr>
              <w:tabs>
                <w:tab w:val="left" w:pos="2835"/>
              </w:tabs>
              <w:spacing w:line="256" w:lineRule="auto"/>
              <w:jc w:val="center"/>
              <w:rPr>
                <w:sz w:val="22"/>
                <w:szCs w:val="22"/>
                <w:lang w:val="hy-AM" w:eastAsia="en-US" w:bidi="ar-SA"/>
              </w:rPr>
            </w:pPr>
            <w:proofErr w:type="spellStart"/>
            <w:r w:rsidRPr="000E4356">
              <w:rPr>
                <w:rFonts w:ascii="Sylfaen" w:hAnsi="Sylfaen" w:cs="Sylfaen"/>
                <w:sz w:val="22"/>
                <w:szCs w:val="22"/>
                <w:lang w:val="en-US" w:eastAsia="en-US" w:bidi="ar-SA"/>
              </w:rPr>
              <w:t>гидравлический</w:t>
            </w:r>
            <w:proofErr w:type="spellEnd"/>
            <w:r w:rsidRPr="000E4356">
              <w:rPr>
                <w:sz w:val="22"/>
                <w:szCs w:val="22"/>
                <w:lang w:val="en-US" w:eastAsia="en-US" w:bidi="ar-SA"/>
              </w:rPr>
              <w:t xml:space="preserve"> </w:t>
            </w:r>
            <w:proofErr w:type="spellStart"/>
            <w:r w:rsidRPr="000E4356">
              <w:rPr>
                <w:rFonts w:ascii="Sylfaen" w:hAnsi="Sylfaen" w:cs="Sylfaen"/>
                <w:sz w:val="22"/>
                <w:szCs w:val="22"/>
                <w:lang w:val="en-US" w:eastAsia="en-US" w:bidi="ar-SA"/>
              </w:rPr>
              <w:t>строительство</w:t>
            </w:r>
            <w:proofErr w:type="spellEnd"/>
          </w:p>
        </w:tc>
        <w:tc>
          <w:tcPr>
            <w:tcW w:w="1378" w:type="dxa"/>
            <w:tcBorders>
              <w:top w:val="single" w:sz="4" w:space="0" w:color="auto"/>
              <w:left w:val="single" w:sz="4" w:space="0" w:color="auto"/>
              <w:bottom w:val="single" w:sz="4" w:space="0" w:color="auto"/>
              <w:right w:val="single" w:sz="4" w:space="0" w:color="auto"/>
            </w:tcBorders>
          </w:tcPr>
          <w:p w:rsidR="000E4356" w:rsidRPr="000E4356" w:rsidRDefault="000E4356" w:rsidP="000E4356">
            <w:pPr>
              <w:tabs>
                <w:tab w:val="left" w:pos="2835"/>
              </w:tabs>
              <w:spacing w:line="256" w:lineRule="auto"/>
              <w:jc w:val="center"/>
              <w:rPr>
                <w:sz w:val="22"/>
                <w:szCs w:val="22"/>
                <w:lang w:val="hy-AM" w:eastAsia="en-US" w:bidi="ar-SA"/>
              </w:rPr>
            </w:pPr>
            <w:r w:rsidRPr="000E4356">
              <w:rPr>
                <w:sz w:val="22"/>
                <w:szCs w:val="22"/>
                <w:lang w:val="en-US" w:eastAsia="en-US" w:bidi="ar-SA"/>
              </w:rPr>
              <w:t xml:space="preserve">3 </w:t>
            </w:r>
            <w:proofErr w:type="spellStart"/>
            <w:r w:rsidRPr="000E4356">
              <w:rPr>
                <w:rFonts w:ascii="Sylfaen" w:hAnsi="Sylfaen" w:cs="Sylfaen"/>
                <w:sz w:val="22"/>
                <w:szCs w:val="22"/>
                <w:lang w:val="en-US" w:eastAsia="en-US" w:bidi="ar-SA"/>
              </w:rPr>
              <w:t>года</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E4356" w:rsidRPr="000E4356" w:rsidRDefault="000E4356" w:rsidP="000E4356">
            <w:pPr>
              <w:rPr>
                <w:rFonts w:ascii="Calibri" w:eastAsia="Calibri" w:hAnsi="Calibri"/>
                <w:lang w:val="hy-AM" w:eastAsia="en-US" w:bidi="ar-SA"/>
              </w:rPr>
            </w:pPr>
            <w:r w:rsidRPr="000E4356">
              <w:rPr>
                <w:rFonts w:ascii="Calibri" w:eastAsia="Calibri" w:hAnsi="Calibri"/>
                <w:lang w:val="hy-AM" w:eastAsia="en-US" w:bidi="ar-SA"/>
              </w:rPr>
              <w:t>1:</w:t>
            </w:r>
          </w:p>
        </w:tc>
      </w:tr>
      <w:tr w:rsidR="000E4356" w:rsidRPr="000E4356" w:rsidTr="00500761">
        <w:trPr>
          <w:cantSplit/>
        </w:trPr>
        <w:tc>
          <w:tcPr>
            <w:tcW w:w="818" w:type="dxa"/>
            <w:tcBorders>
              <w:top w:val="single" w:sz="4" w:space="0" w:color="auto"/>
              <w:left w:val="single" w:sz="4" w:space="0" w:color="auto"/>
              <w:bottom w:val="single" w:sz="4" w:space="0" w:color="auto"/>
              <w:right w:val="single" w:sz="4" w:space="0" w:color="auto"/>
            </w:tcBorders>
          </w:tcPr>
          <w:p w:rsidR="000E4356" w:rsidRPr="000E4356" w:rsidRDefault="000E4356" w:rsidP="000E4356">
            <w:pPr>
              <w:tabs>
                <w:tab w:val="left" w:pos="2835"/>
              </w:tabs>
              <w:spacing w:line="256" w:lineRule="auto"/>
              <w:jc w:val="center"/>
              <w:rPr>
                <w:rFonts w:ascii="Sylfaen" w:hAnsi="Sylfaen"/>
                <w:lang w:val="en-US" w:eastAsia="en-US" w:bidi="ar-SA"/>
              </w:rPr>
            </w:pPr>
            <w:r w:rsidRPr="000E4356">
              <w:rPr>
                <w:rFonts w:ascii="Sylfaen" w:hAnsi="Sylfaen"/>
                <w:lang w:val="en-US" w:eastAsia="en-US" w:bidi="ar-SA"/>
              </w:rPr>
              <w:t>4:</w:t>
            </w:r>
          </w:p>
        </w:tc>
        <w:tc>
          <w:tcPr>
            <w:tcW w:w="3794" w:type="dxa"/>
            <w:tcBorders>
              <w:top w:val="single" w:sz="4" w:space="0" w:color="auto"/>
              <w:left w:val="single" w:sz="4" w:space="0" w:color="auto"/>
              <w:bottom w:val="single" w:sz="4" w:space="0" w:color="auto"/>
              <w:right w:val="single" w:sz="4" w:space="0" w:color="auto"/>
            </w:tcBorders>
          </w:tcPr>
          <w:p w:rsidR="000E4356" w:rsidRPr="000E4356" w:rsidRDefault="000E4356" w:rsidP="000E4356">
            <w:pPr>
              <w:tabs>
                <w:tab w:val="left" w:pos="2835"/>
              </w:tabs>
              <w:spacing w:line="256" w:lineRule="auto"/>
              <w:jc w:val="center"/>
              <w:rPr>
                <w:rFonts w:ascii="Sylfaen" w:hAnsi="Sylfaen"/>
                <w:sz w:val="22"/>
                <w:szCs w:val="22"/>
                <w:lang w:val="en-US" w:eastAsia="en-US" w:bidi="ar-SA"/>
              </w:rPr>
            </w:pPr>
            <w:proofErr w:type="spellStart"/>
            <w:r w:rsidRPr="000E4356">
              <w:rPr>
                <w:rFonts w:ascii="Sylfaen" w:hAnsi="Sylfaen"/>
                <w:lang w:val="en-US" w:eastAsia="en-US" w:bidi="ar-SA"/>
              </w:rPr>
              <w:t>Металл</w:t>
            </w:r>
            <w:proofErr w:type="spellEnd"/>
            <w:r w:rsidRPr="000E4356">
              <w:rPr>
                <w:rFonts w:ascii="Sylfaen" w:hAnsi="Sylfaen"/>
                <w:lang w:val="en-US" w:eastAsia="en-US" w:bidi="ar-SA"/>
              </w:rPr>
              <w:t xml:space="preserve">: </w:t>
            </w:r>
            <w:proofErr w:type="spellStart"/>
            <w:r w:rsidRPr="000E4356">
              <w:rPr>
                <w:rFonts w:ascii="Sylfaen" w:hAnsi="Sylfaen"/>
                <w:lang w:val="en-US" w:eastAsia="en-US" w:bidi="ar-SA"/>
              </w:rPr>
              <w:t>конструкции</w:t>
            </w:r>
            <w:proofErr w:type="spellEnd"/>
            <w:r w:rsidRPr="000E4356">
              <w:rPr>
                <w:rFonts w:ascii="Sylfaen" w:hAnsi="Sylfaen"/>
                <w:lang w:val="en-US" w:eastAsia="en-US" w:bidi="ar-SA"/>
              </w:rPr>
              <w:t xml:space="preserve"> </w:t>
            </w:r>
            <w:proofErr w:type="spellStart"/>
            <w:r w:rsidRPr="000E4356">
              <w:rPr>
                <w:rFonts w:ascii="Sylfaen" w:hAnsi="Sylfaen"/>
                <w:lang w:val="en-US" w:eastAsia="en-US" w:bidi="ar-SA"/>
              </w:rPr>
              <w:t>сварщик</w:t>
            </w:r>
            <w:proofErr w:type="spellEnd"/>
          </w:p>
        </w:tc>
        <w:tc>
          <w:tcPr>
            <w:tcW w:w="2192" w:type="dxa"/>
            <w:tcBorders>
              <w:top w:val="single" w:sz="4" w:space="0" w:color="auto"/>
              <w:left w:val="single" w:sz="4" w:space="0" w:color="auto"/>
              <w:bottom w:val="single" w:sz="4" w:space="0" w:color="auto"/>
              <w:right w:val="single" w:sz="4" w:space="0" w:color="auto"/>
            </w:tcBorders>
          </w:tcPr>
          <w:p w:rsidR="000E4356" w:rsidRPr="000E4356" w:rsidRDefault="000E4356" w:rsidP="000E4356">
            <w:pPr>
              <w:tabs>
                <w:tab w:val="left" w:pos="2835"/>
              </w:tabs>
              <w:spacing w:line="256" w:lineRule="auto"/>
              <w:jc w:val="center"/>
              <w:rPr>
                <w:sz w:val="22"/>
                <w:szCs w:val="22"/>
                <w:lang w:val="hy-AM" w:eastAsia="en-US" w:bidi="ar-SA"/>
              </w:rPr>
            </w:pPr>
            <w:proofErr w:type="spellStart"/>
            <w:r w:rsidRPr="000E4356">
              <w:rPr>
                <w:rFonts w:ascii="Sylfaen" w:hAnsi="Sylfaen" w:cs="Sylfaen"/>
                <w:sz w:val="22"/>
                <w:szCs w:val="22"/>
                <w:lang w:val="en-US" w:eastAsia="en-US" w:bidi="ar-SA"/>
              </w:rPr>
              <w:t>гидравлический</w:t>
            </w:r>
            <w:proofErr w:type="spellEnd"/>
            <w:r w:rsidRPr="000E4356">
              <w:rPr>
                <w:sz w:val="22"/>
                <w:szCs w:val="22"/>
                <w:lang w:val="en-US" w:eastAsia="en-US" w:bidi="ar-SA"/>
              </w:rPr>
              <w:t xml:space="preserve"> </w:t>
            </w:r>
            <w:proofErr w:type="spellStart"/>
            <w:r w:rsidRPr="000E4356">
              <w:rPr>
                <w:rFonts w:ascii="Sylfaen" w:hAnsi="Sylfaen" w:cs="Sylfaen"/>
                <w:sz w:val="22"/>
                <w:szCs w:val="22"/>
                <w:lang w:val="en-US" w:eastAsia="en-US" w:bidi="ar-SA"/>
              </w:rPr>
              <w:t>строительство</w:t>
            </w:r>
            <w:proofErr w:type="spellEnd"/>
          </w:p>
        </w:tc>
        <w:tc>
          <w:tcPr>
            <w:tcW w:w="1378" w:type="dxa"/>
            <w:tcBorders>
              <w:top w:val="single" w:sz="4" w:space="0" w:color="auto"/>
              <w:left w:val="single" w:sz="4" w:space="0" w:color="auto"/>
              <w:bottom w:val="single" w:sz="4" w:space="0" w:color="auto"/>
              <w:right w:val="single" w:sz="4" w:space="0" w:color="auto"/>
            </w:tcBorders>
          </w:tcPr>
          <w:p w:rsidR="000E4356" w:rsidRPr="000E4356" w:rsidRDefault="000E4356" w:rsidP="000E4356">
            <w:pPr>
              <w:tabs>
                <w:tab w:val="left" w:pos="2835"/>
              </w:tabs>
              <w:spacing w:line="256" w:lineRule="auto"/>
              <w:jc w:val="center"/>
              <w:rPr>
                <w:sz w:val="22"/>
                <w:szCs w:val="22"/>
                <w:lang w:val="hy-AM" w:eastAsia="en-US" w:bidi="ar-SA"/>
              </w:rPr>
            </w:pPr>
            <w:r w:rsidRPr="000E4356">
              <w:rPr>
                <w:sz w:val="22"/>
                <w:szCs w:val="22"/>
                <w:lang w:val="en-US" w:eastAsia="en-US" w:bidi="ar-SA"/>
              </w:rPr>
              <w:t xml:space="preserve">3 </w:t>
            </w:r>
            <w:proofErr w:type="spellStart"/>
            <w:r w:rsidRPr="000E4356">
              <w:rPr>
                <w:rFonts w:ascii="Sylfaen" w:hAnsi="Sylfaen" w:cs="Sylfaen"/>
                <w:sz w:val="22"/>
                <w:szCs w:val="22"/>
                <w:lang w:val="en-US" w:eastAsia="en-US" w:bidi="ar-SA"/>
              </w:rPr>
              <w:t>года</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E4356" w:rsidRPr="000E4356" w:rsidRDefault="000E4356" w:rsidP="000E4356">
            <w:pPr>
              <w:rPr>
                <w:rFonts w:ascii="Calibri" w:eastAsia="Calibri" w:hAnsi="Calibri"/>
                <w:lang w:val="hy-AM" w:eastAsia="en-US" w:bidi="ar-SA"/>
              </w:rPr>
            </w:pPr>
            <w:r w:rsidRPr="000E4356">
              <w:rPr>
                <w:rFonts w:ascii="Calibri" w:eastAsia="Calibri" w:hAnsi="Calibri"/>
                <w:lang w:val="hy-AM" w:eastAsia="en-US" w:bidi="ar-SA"/>
              </w:rPr>
              <w:t>1:</w:t>
            </w:r>
          </w:p>
        </w:tc>
      </w:tr>
      <w:tr w:rsidR="000E4356" w:rsidRPr="000E4356" w:rsidTr="00500761">
        <w:trPr>
          <w:cantSplit/>
        </w:trPr>
        <w:tc>
          <w:tcPr>
            <w:tcW w:w="818" w:type="dxa"/>
            <w:tcBorders>
              <w:top w:val="single" w:sz="4" w:space="0" w:color="auto"/>
              <w:left w:val="single" w:sz="4" w:space="0" w:color="auto"/>
              <w:bottom w:val="single" w:sz="4" w:space="0" w:color="auto"/>
              <w:right w:val="single" w:sz="4" w:space="0" w:color="auto"/>
            </w:tcBorders>
          </w:tcPr>
          <w:p w:rsidR="000E4356" w:rsidRPr="000E4356" w:rsidRDefault="000E4356" w:rsidP="000E4356">
            <w:pPr>
              <w:tabs>
                <w:tab w:val="left" w:pos="2835"/>
              </w:tabs>
              <w:spacing w:line="256" w:lineRule="auto"/>
              <w:jc w:val="center"/>
              <w:rPr>
                <w:rFonts w:ascii="Calibri" w:hAnsi="Calibri"/>
                <w:lang w:val="en-US" w:eastAsia="en-US" w:bidi="ar-SA"/>
              </w:rPr>
            </w:pPr>
            <w:r w:rsidRPr="000E4356">
              <w:rPr>
                <w:rFonts w:ascii="Calibri" w:hAnsi="Calibri"/>
                <w:lang w:val="en-US" w:eastAsia="en-US" w:bidi="ar-SA"/>
              </w:rPr>
              <w:lastRenderedPageBreak/>
              <w:t>5:</w:t>
            </w:r>
          </w:p>
        </w:tc>
        <w:tc>
          <w:tcPr>
            <w:tcW w:w="3794" w:type="dxa"/>
            <w:tcBorders>
              <w:top w:val="single" w:sz="4" w:space="0" w:color="auto"/>
              <w:left w:val="single" w:sz="4" w:space="0" w:color="auto"/>
              <w:bottom w:val="single" w:sz="4" w:space="0" w:color="auto"/>
              <w:right w:val="single" w:sz="4" w:space="0" w:color="auto"/>
            </w:tcBorders>
          </w:tcPr>
          <w:p w:rsidR="000E4356" w:rsidRPr="000E4356" w:rsidRDefault="000E4356" w:rsidP="000E4356">
            <w:pPr>
              <w:tabs>
                <w:tab w:val="left" w:pos="2835"/>
              </w:tabs>
              <w:spacing w:line="256" w:lineRule="auto"/>
              <w:jc w:val="center"/>
              <w:rPr>
                <w:rFonts w:ascii="Sylfaen" w:hAnsi="Sylfaen"/>
                <w:sz w:val="22"/>
                <w:szCs w:val="22"/>
                <w:lang w:val="en-US" w:eastAsia="en-US" w:bidi="ar-SA"/>
              </w:rPr>
            </w:pPr>
            <w:proofErr w:type="spellStart"/>
            <w:r w:rsidRPr="000E4356">
              <w:rPr>
                <w:rFonts w:ascii="Sylfaen" w:hAnsi="Sylfaen"/>
                <w:sz w:val="22"/>
                <w:szCs w:val="22"/>
                <w:lang w:val="en-US" w:eastAsia="en-US" w:bidi="ar-SA"/>
              </w:rPr>
              <w:t>полиэтилен</w:t>
            </w:r>
            <w:proofErr w:type="spellEnd"/>
            <w:r w:rsidRPr="000E4356">
              <w:rPr>
                <w:rFonts w:ascii="Sylfaen" w:hAnsi="Sylfaen"/>
                <w:sz w:val="22"/>
                <w:szCs w:val="22"/>
                <w:lang w:val="en-US" w:eastAsia="en-US" w:bidi="ar-SA"/>
              </w:rPr>
              <w:t xml:space="preserve"> </w:t>
            </w:r>
            <w:proofErr w:type="spellStart"/>
            <w:r w:rsidRPr="000E4356">
              <w:rPr>
                <w:rFonts w:ascii="Sylfaen" w:hAnsi="Sylfaen"/>
                <w:sz w:val="22"/>
                <w:szCs w:val="22"/>
                <w:lang w:val="en-US" w:eastAsia="en-US" w:bidi="ar-SA"/>
              </w:rPr>
              <w:t>Трубы</w:t>
            </w:r>
            <w:proofErr w:type="spellEnd"/>
            <w:r w:rsidRPr="000E4356">
              <w:rPr>
                <w:rFonts w:ascii="Sylfaen" w:hAnsi="Sylfaen"/>
                <w:sz w:val="22"/>
                <w:szCs w:val="22"/>
                <w:lang w:val="en-US" w:eastAsia="en-US" w:bidi="ar-SA"/>
              </w:rPr>
              <w:t xml:space="preserve">: </w:t>
            </w:r>
            <w:proofErr w:type="spellStart"/>
            <w:r w:rsidRPr="000E4356">
              <w:rPr>
                <w:rFonts w:ascii="Sylfaen" w:hAnsi="Sylfaen"/>
                <w:sz w:val="22"/>
                <w:szCs w:val="22"/>
                <w:lang w:val="en-US" w:eastAsia="en-US" w:bidi="ar-SA"/>
              </w:rPr>
              <w:t>сварщик</w:t>
            </w:r>
            <w:proofErr w:type="spellEnd"/>
          </w:p>
        </w:tc>
        <w:tc>
          <w:tcPr>
            <w:tcW w:w="2192" w:type="dxa"/>
            <w:tcBorders>
              <w:top w:val="single" w:sz="4" w:space="0" w:color="auto"/>
              <w:left w:val="single" w:sz="4" w:space="0" w:color="auto"/>
              <w:bottom w:val="single" w:sz="4" w:space="0" w:color="auto"/>
              <w:right w:val="single" w:sz="4" w:space="0" w:color="auto"/>
            </w:tcBorders>
          </w:tcPr>
          <w:p w:rsidR="000E4356" w:rsidRPr="000E4356" w:rsidRDefault="000E4356" w:rsidP="000E4356">
            <w:pPr>
              <w:tabs>
                <w:tab w:val="left" w:pos="2835"/>
              </w:tabs>
              <w:spacing w:line="256" w:lineRule="auto"/>
              <w:jc w:val="center"/>
              <w:rPr>
                <w:sz w:val="22"/>
                <w:szCs w:val="22"/>
                <w:lang w:val="hy-AM" w:eastAsia="en-US" w:bidi="ar-SA"/>
              </w:rPr>
            </w:pPr>
            <w:proofErr w:type="spellStart"/>
            <w:r w:rsidRPr="000E4356">
              <w:rPr>
                <w:rFonts w:ascii="Sylfaen" w:hAnsi="Sylfaen" w:cs="Sylfaen"/>
                <w:sz w:val="22"/>
                <w:szCs w:val="22"/>
                <w:lang w:val="en-US" w:eastAsia="en-US" w:bidi="ar-SA"/>
              </w:rPr>
              <w:t>гидравлический</w:t>
            </w:r>
            <w:proofErr w:type="spellEnd"/>
            <w:r w:rsidRPr="000E4356">
              <w:rPr>
                <w:sz w:val="22"/>
                <w:szCs w:val="22"/>
                <w:lang w:val="en-US" w:eastAsia="en-US" w:bidi="ar-SA"/>
              </w:rPr>
              <w:t xml:space="preserve"> </w:t>
            </w:r>
            <w:proofErr w:type="spellStart"/>
            <w:r w:rsidRPr="000E4356">
              <w:rPr>
                <w:rFonts w:ascii="Sylfaen" w:hAnsi="Sylfaen" w:cs="Sylfaen"/>
                <w:sz w:val="22"/>
                <w:szCs w:val="22"/>
                <w:lang w:val="en-US" w:eastAsia="en-US" w:bidi="ar-SA"/>
              </w:rPr>
              <w:t>строительство</w:t>
            </w:r>
            <w:proofErr w:type="spellEnd"/>
          </w:p>
        </w:tc>
        <w:tc>
          <w:tcPr>
            <w:tcW w:w="1378" w:type="dxa"/>
            <w:tcBorders>
              <w:top w:val="single" w:sz="4" w:space="0" w:color="auto"/>
              <w:left w:val="single" w:sz="4" w:space="0" w:color="auto"/>
              <w:bottom w:val="single" w:sz="4" w:space="0" w:color="auto"/>
              <w:right w:val="single" w:sz="4" w:space="0" w:color="auto"/>
            </w:tcBorders>
          </w:tcPr>
          <w:p w:rsidR="000E4356" w:rsidRPr="000E4356" w:rsidRDefault="000E4356" w:rsidP="000E4356">
            <w:pPr>
              <w:tabs>
                <w:tab w:val="left" w:pos="2835"/>
              </w:tabs>
              <w:spacing w:line="256" w:lineRule="auto"/>
              <w:jc w:val="center"/>
              <w:rPr>
                <w:sz w:val="22"/>
                <w:szCs w:val="22"/>
                <w:lang w:val="hy-AM" w:eastAsia="en-US" w:bidi="ar-SA"/>
              </w:rPr>
            </w:pPr>
            <w:r w:rsidRPr="000E4356">
              <w:rPr>
                <w:sz w:val="22"/>
                <w:szCs w:val="22"/>
                <w:lang w:val="en-US" w:eastAsia="en-US" w:bidi="ar-SA"/>
              </w:rPr>
              <w:t xml:space="preserve">3 </w:t>
            </w:r>
            <w:proofErr w:type="spellStart"/>
            <w:r w:rsidRPr="000E4356">
              <w:rPr>
                <w:rFonts w:ascii="Sylfaen" w:hAnsi="Sylfaen" w:cs="Sylfaen"/>
                <w:sz w:val="22"/>
                <w:szCs w:val="22"/>
                <w:lang w:val="en-US" w:eastAsia="en-US" w:bidi="ar-SA"/>
              </w:rPr>
              <w:t>года</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E4356" w:rsidRPr="000E4356" w:rsidRDefault="000E4356" w:rsidP="000E4356">
            <w:pPr>
              <w:rPr>
                <w:rFonts w:ascii="Calibri" w:eastAsia="Calibri" w:hAnsi="Calibri"/>
                <w:lang w:val="hy-AM" w:eastAsia="en-US" w:bidi="ar-SA"/>
              </w:rPr>
            </w:pPr>
            <w:r w:rsidRPr="000E4356">
              <w:rPr>
                <w:rFonts w:ascii="Calibri" w:eastAsia="Calibri" w:hAnsi="Calibri"/>
                <w:lang w:val="hy-AM" w:eastAsia="en-US" w:bidi="ar-SA"/>
              </w:rPr>
              <w:t>1:</w:t>
            </w:r>
          </w:p>
        </w:tc>
      </w:tr>
      <w:tr w:rsidR="000E4356" w:rsidRPr="000E4356" w:rsidTr="00500761">
        <w:trPr>
          <w:cantSplit/>
        </w:trPr>
        <w:tc>
          <w:tcPr>
            <w:tcW w:w="818" w:type="dxa"/>
            <w:tcBorders>
              <w:top w:val="single" w:sz="4" w:space="0" w:color="auto"/>
              <w:left w:val="single" w:sz="4" w:space="0" w:color="auto"/>
              <w:bottom w:val="single" w:sz="4" w:space="0" w:color="auto"/>
              <w:right w:val="single" w:sz="4" w:space="0" w:color="auto"/>
            </w:tcBorders>
          </w:tcPr>
          <w:p w:rsidR="000E4356" w:rsidRPr="000E4356" w:rsidRDefault="000E4356" w:rsidP="000E4356">
            <w:pPr>
              <w:tabs>
                <w:tab w:val="left" w:pos="2835"/>
              </w:tabs>
              <w:spacing w:line="256" w:lineRule="auto"/>
              <w:jc w:val="center"/>
              <w:rPr>
                <w:rFonts w:ascii="Calibri" w:hAnsi="Calibri"/>
                <w:lang w:val="en-US" w:eastAsia="en-US" w:bidi="ar-SA"/>
              </w:rPr>
            </w:pPr>
            <w:r w:rsidRPr="000E4356">
              <w:rPr>
                <w:rFonts w:ascii="Calibri" w:hAnsi="Calibri"/>
                <w:lang w:val="en-US" w:eastAsia="en-US" w:bidi="ar-SA"/>
              </w:rPr>
              <w:t>6:</w:t>
            </w:r>
          </w:p>
        </w:tc>
        <w:tc>
          <w:tcPr>
            <w:tcW w:w="3794" w:type="dxa"/>
            <w:tcBorders>
              <w:top w:val="single" w:sz="4" w:space="0" w:color="auto"/>
              <w:left w:val="single" w:sz="4" w:space="0" w:color="auto"/>
              <w:bottom w:val="single" w:sz="4" w:space="0" w:color="auto"/>
              <w:right w:val="single" w:sz="4" w:space="0" w:color="auto"/>
            </w:tcBorders>
          </w:tcPr>
          <w:p w:rsidR="000E4356" w:rsidRPr="000E4356" w:rsidRDefault="000E4356" w:rsidP="000E4356">
            <w:pPr>
              <w:tabs>
                <w:tab w:val="left" w:pos="2835"/>
              </w:tabs>
              <w:spacing w:line="256" w:lineRule="auto"/>
              <w:jc w:val="center"/>
              <w:rPr>
                <w:rFonts w:ascii="Sylfaen" w:hAnsi="Sylfaen"/>
                <w:sz w:val="22"/>
                <w:szCs w:val="22"/>
                <w:lang w:val="en-US" w:eastAsia="en-US" w:bidi="ar-SA"/>
              </w:rPr>
            </w:pPr>
            <w:proofErr w:type="spellStart"/>
            <w:r w:rsidRPr="000E4356">
              <w:rPr>
                <w:rFonts w:ascii="Sylfaen" w:hAnsi="Sylfaen"/>
                <w:sz w:val="22"/>
                <w:szCs w:val="22"/>
                <w:lang w:val="en-US" w:eastAsia="en-US" w:bidi="ar-SA"/>
              </w:rPr>
              <w:t>Художник</w:t>
            </w:r>
            <w:proofErr w:type="spellEnd"/>
            <w:r w:rsidRPr="000E4356">
              <w:rPr>
                <w:rFonts w:ascii="Sylfaen" w:hAnsi="Sylfaen"/>
                <w:sz w:val="22"/>
                <w:szCs w:val="22"/>
                <w:lang w:val="en-US" w:eastAsia="en-US" w:bidi="ar-SA"/>
              </w:rPr>
              <w:t>:</w:t>
            </w:r>
          </w:p>
        </w:tc>
        <w:tc>
          <w:tcPr>
            <w:tcW w:w="2192" w:type="dxa"/>
            <w:tcBorders>
              <w:top w:val="single" w:sz="4" w:space="0" w:color="auto"/>
              <w:left w:val="single" w:sz="4" w:space="0" w:color="auto"/>
              <w:bottom w:val="single" w:sz="4" w:space="0" w:color="auto"/>
              <w:right w:val="single" w:sz="4" w:space="0" w:color="auto"/>
            </w:tcBorders>
          </w:tcPr>
          <w:p w:rsidR="000E4356" w:rsidRPr="000E4356" w:rsidRDefault="000E4356" w:rsidP="000E4356">
            <w:pPr>
              <w:tabs>
                <w:tab w:val="left" w:pos="2835"/>
              </w:tabs>
              <w:spacing w:line="256" w:lineRule="auto"/>
              <w:jc w:val="center"/>
              <w:rPr>
                <w:sz w:val="22"/>
                <w:szCs w:val="22"/>
                <w:lang w:val="hy-AM" w:eastAsia="en-US" w:bidi="ar-SA"/>
              </w:rPr>
            </w:pPr>
            <w:proofErr w:type="spellStart"/>
            <w:r w:rsidRPr="000E4356">
              <w:rPr>
                <w:rFonts w:ascii="Sylfaen" w:hAnsi="Sylfaen" w:cs="Sylfaen"/>
                <w:sz w:val="22"/>
                <w:szCs w:val="22"/>
                <w:lang w:val="en-US" w:eastAsia="en-US" w:bidi="ar-SA"/>
              </w:rPr>
              <w:t>гидравлический</w:t>
            </w:r>
            <w:proofErr w:type="spellEnd"/>
            <w:r w:rsidRPr="000E4356">
              <w:rPr>
                <w:sz w:val="22"/>
                <w:szCs w:val="22"/>
                <w:lang w:val="en-US" w:eastAsia="en-US" w:bidi="ar-SA"/>
              </w:rPr>
              <w:t xml:space="preserve"> </w:t>
            </w:r>
            <w:proofErr w:type="spellStart"/>
            <w:r w:rsidRPr="000E4356">
              <w:rPr>
                <w:rFonts w:ascii="Sylfaen" w:hAnsi="Sylfaen" w:cs="Sylfaen"/>
                <w:sz w:val="22"/>
                <w:szCs w:val="22"/>
                <w:lang w:val="en-US" w:eastAsia="en-US" w:bidi="ar-SA"/>
              </w:rPr>
              <w:t>строительство</w:t>
            </w:r>
            <w:proofErr w:type="spellEnd"/>
          </w:p>
        </w:tc>
        <w:tc>
          <w:tcPr>
            <w:tcW w:w="1378" w:type="dxa"/>
            <w:tcBorders>
              <w:top w:val="single" w:sz="4" w:space="0" w:color="auto"/>
              <w:left w:val="single" w:sz="4" w:space="0" w:color="auto"/>
              <w:bottom w:val="single" w:sz="4" w:space="0" w:color="auto"/>
              <w:right w:val="single" w:sz="4" w:space="0" w:color="auto"/>
            </w:tcBorders>
          </w:tcPr>
          <w:p w:rsidR="000E4356" w:rsidRPr="000E4356" w:rsidRDefault="000E4356" w:rsidP="000E4356">
            <w:pPr>
              <w:tabs>
                <w:tab w:val="left" w:pos="2835"/>
              </w:tabs>
              <w:spacing w:line="256" w:lineRule="auto"/>
              <w:jc w:val="center"/>
              <w:rPr>
                <w:sz w:val="22"/>
                <w:szCs w:val="22"/>
                <w:lang w:val="hy-AM" w:eastAsia="en-US" w:bidi="ar-SA"/>
              </w:rPr>
            </w:pPr>
            <w:r w:rsidRPr="000E4356">
              <w:rPr>
                <w:sz w:val="22"/>
                <w:szCs w:val="22"/>
                <w:lang w:val="en-US" w:eastAsia="en-US" w:bidi="ar-SA"/>
              </w:rPr>
              <w:t xml:space="preserve">3 </w:t>
            </w:r>
            <w:proofErr w:type="spellStart"/>
            <w:r w:rsidRPr="000E4356">
              <w:rPr>
                <w:rFonts w:ascii="Sylfaen" w:hAnsi="Sylfaen" w:cs="Sylfaen"/>
                <w:sz w:val="22"/>
                <w:szCs w:val="22"/>
                <w:lang w:val="en-US" w:eastAsia="en-US" w:bidi="ar-SA"/>
              </w:rPr>
              <w:t>года</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E4356" w:rsidRPr="000E4356" w:rsidRDefault="000E4356" w:rsidP="000E4356">
            <w:pPr>
              <w:rPr>
                <w:rFonts w:ascii="Calibri" w:eastAsia="Calibri" w:hAnsi="Calibri"/>
                <w:lang w:val="hy-AM" w:eastAsia="en-US" w:bidi="ar-SA"/>
              </w:rPr>
            </w:pPr>
            <w:r w:rsidRPr="000E4356">
              <w:rPr>
                <w:rFonts w:ascii="Calibri" w:eastAsia="Calibri" w:hAnsi="Calibri"/>
                <w:lang w:val="hy-AM" w:eastAsia="en-US" w:bidi="ar-SA"/>
              </w:rPr>
              <w:t>1:</w:t>
            </w:r>
          </w:p>
        </w:tc>
      </w:tr>
      <w:tr w:rsidR="000E4356" w:rsidRPr="000E4356" w:rsidTr="00500761">
        <w:trPr>
          <w:cantSplit/>
        </w:trPr>
        <w:tc>
          <w:tcPr>
            <w:tcW w:w="818" w:type="dxa"/>
            <w:tcBorders>
              <w:top w:val="single" w:sz="4" w:space="0" w:color="auto"/>
              <w:left w:val="single" w:sz="4" w:space="0" w:color="auto"/>
              <w:bottom w:val="single" w:sz="4" w:space="0" w:color="auto"/>
              <w:right w:val="single" w:sz="4" w:space="0" w:color="auto"/>
            </w:tcBorders>
          </w:tcPr>
          <w:p w:rsidR="000E4356" w:rsidRPr="000E4356" w:rsidRDefault="000E4356" w:rsidP="000E4356">
            <w:pPr>
              <w:tabs>
                <w:tab w:val="left" w:pos="2835"/>
              </w:tabs>
              <w:spacing w:line="256" w:lineRule="auto"/>
              <w:jc w:val="center"/>
              <w:rPr>
                <w:rFonts w:ascii="Calibri" w:hAnsi="Calibri"/>
                <w:lang w:val="en-US" w:eastAsia="en-US" w:bidi="ar-SA"/>
              </w:rPr>
            </w:pPr>
            <w:r w:rsidRPr="000E4356">
              <w:rPr>
                <w:rFonts w:ascii="Calibri" w:hAnsi="Calibri"/>
                <w:lang w:val="en-US" w:eastAsia="en-US" w:bidi="ar-SA"/>
              </w:rPr>
              <w:t>7:</w:t>
            </w:r>
          </w:p>
        </w:tc>
        <w:tc>
          <w:tcPr>
            <w:tcW w:w="3794" w:type="dxa"/>
            <w:tcBorders>
              <w:top w:val="single" w:sz="4" w:space="0" w:color="auto"/>
              <w:left w:val="single" w:sz="4" w:space="0" w:color="auto"/>
              <w:bottom w:val="single" w:sz="4" w:space="0" w:color="auto"/>
              <w:right w:val="single" w:sz="4" w:space="0" w:color="auto"/>
            </w:tcBorders>
          </w:tcPr>
          <w:p w:rsidR="000E4356" w:rsidRPr="000E4356" w:rsidRDefault="000E4356" w:rsidP="000E4356">
            <w:pPr>
              <w:tabs>
                <w:tab w:val="left" w:pos="2835"/>
              </w:tabs>
              <w:spacing w:line="256" w:lineRule="auto"/>
              <w:jc w:val="center"/>
              <w:rPr>
                <w:rFonts w:ascii="Sylfaen" w:hAnsi="Sylfaen"/>
                <w:sz w:val="22"/>
                <w:szCs w:val="22"/>
                <w:lang w:val="en-US" w:eastAsia="en-US" w:bidi="ar-SA"/>
              </w:rPr>
            </w:pPr>
            <w:proofErr w:type="spellStart"/>
            <w:r w:rsidRPr="000E4356">
              <w:rPr>
                <w:rFonts w:ascii="Sylfaen" w:hAnsi="Sylfaen"/>
                <w:sz w:val="22"/>
                <w:szCs w:val="22"/>
                <w:lang w:val="en-US" w:eastAsia="en-US" w:bidi="ar-SA"/>
              </w:rPr>
              <w:t>Сюрвейер</w:t>
            </w:r>
            <w:proofErr w:type="spellEnd"/>
            <w:r w:rsidRPr="000E4356">
              <w:rPr>
                <w:rFonts w:ascii="Sylfaen" w:hAnsi="Sylfaen"/>
                <w:sz w:val="22"/>
                <w:szCs w:val="22"/>
                <w:lang w:val="en-US" w:eastAsia="en-US" w:bidi="ar-SA"/>
              </w:rPr>
              <w:t>:</w:t>
            </w:r>
          </w:p>
        </w:tc>
        <w:tc>
          <w:tcPr>
            <w:tcW w:w="2192" w:type="dxa"/>
            <w:tcBorders>
              <w:top w:val="single" w:sz="4" w:space="0" w:color="auto"/>
              <w:left w:val="single" w:sz="4" w:space="0" w:color="auto"/>
              <w:bottom w:val="single" w:sz="4" w:space="0" w:color="auto"/>
              <w:right w:val="single" w:sz="4" w:space="0" w:color="auto"/>
            </w:tcBorders>
          </w:tcPr>
          <w:p w:rsidR="000E4356" w:rsidRPr="000E4356" w:rsidRDefault="000E4356" w:rsidP="000E4356">
            <w:pPr>
              <w:tabs>
                <w:tab w:val="left" w:pos="2835"/>
              </w:tabs>
              <w:spacing w:line="256" w:lineRule="auto"/>
              <w:jc w:val="center"/>
              <w:rPr>
                <w:sz w:val="22"/>
                <w:szCs w:val="22"/>
                <w:lang w:val="hy-AM" w:eastAsia="en-US" w:bidi="ar-SA"/>
              </w:rPr>
            </w:pPr>
            <w:proofErr w:type="spellStart"/>
            <w:r w:rsidRPr="000E4356">
              <w:rPr>
                <w:rFonts w:ascii="Sylfaen" w:hAnsi="Sylfaen" w:cs="Sylfaen"/>
                <w:sz w:val="22"/>
                <w:szCs w:val="22"/>
                <w:lang w:val="en-US" w:eastAsia="en-US" w:bidi="ar-SA"/>
              </w:rPr>
              <w:t>гидравлический</w:t>
            </w:r>
            <w:proofErr w:type="spellEnd"/>
            <w:r w:rsidRPr="000E4356">
              <w:rPr>
                <w:sz w:val="22"/>
                <w:szCs w:val="22"/>
                <w:lang w:val="en-US" w:eastAsia="en-US" w:bidi="ar-SA"/>
              </w:rPr>
              <w:t xml:space="preserve"> </w:t>
            </w:r>
            <w:proofErr w:type="spellStart"/>
            <w:r w:rsidRPr="000E4356">
              <w:rPr>
                <w:rFonts w:ascii="Sylfaen" w:hAnsi="Sylfaen" w:cs="Sylfaen"/>
                <w:sz w:val="22"/>
                <w:szCs w:val="22"/>
                <w:lang w:val="en-US" w:eastAsia="en-US" w:bidi="ar-SA"/>
              </w:rPr>
              <w:t>строительство</w:t>
            </w:r>
            <w:proofErr w:type="spellEnd"/>
          </w:p>
        </w:tc>
        <w:tc>
          <w:tcPr>
            <w:tcW w:w="1378" w:type="dxa"/>
            <w:tcBorders>
              <w:top w:val="single" w:sz="4" w:space="0" w:color="auto"/>
              <w:left w:val="single" w:sz="4" w:space="0" w:color="auto"/>
              <w:bottom w:val="single" w:sz="4" w:space="0" w:color="auto"/>
              <w:right w:val="single" w:sz="4" w:space="0" w:color="auto"/>
            </w:tcBorders>
          </w:tcPr>
          <w:p w:rsidR="000E4356" w:rsidRPr="000E4356" w:rsidRDefault="000E4356" w:rsidP="000E4356">
            <w:pPr>
              <w:tabs>
                <w:tab w:val="left" w:pos="2835"/>
              </w:tabs>
              <w:spacing w:line="256" w:lineRule="auto"/>
              <w:jc w:val="center"/>
              <w:rPr>
                <w:sz w:val="22"/>
                <w:szCs w:val="22"/>
                <w:lang w:val="hy-AM" w:eastAsia="en-US" w:bidi="ar-SA"/>
              </w:rPr>
            </w:pPr>
            <w:r w:rsidRPr="000E4356">
              <w:rPr>
                <w:sz w:val="22"/>
                <w:szCs w:val="22"/>
                <w:lang w:val="en-US" w:eastAsia="en-US" w:bidi="ar-SA"/>
              </w:rPr>
              <w:t xml:space="preserve">3 </w:t>
            </w:r>
            <w:proofErr w:type="spellStart"/>
            <w:r w:rsidRPr="000E4356">
              <w:rPr>
                <w:rFonts w:ascii="Sylfaen" w:hAnsi="Sylfaen" w:cs="Sylfaen"/>
                <w:sz w:val="22"/>
                <w:szCs w:val="22"/>
                <w:lang w:val="en-US" w:eastAsia="en-US" w:bidi="ar-SA"/>
              </w:rPr>
              <w:t>года</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tcPr>
          <w:p w:rsidR="000E4356" w:rsidRPr="000E4356" w:rsidRDefault="000E4356" w:rsidP="000E4356">
            <w:pPr>
              <w:rPr>
                <w:rFonts w:ascii="Calibri" w:eastAsia="Calibri" w:hAnsi="Calibri"/>
                <w:lang w:val="hy-AM" w:eastAsia="en-US" w:bidi="ar-SA"/>
              </w:rPr>
            </w:pPr>
            <w:r w:rsidRPr="000E4356">
              <w:rPr>
                <w:rFonts w:ascii="Calibri" w:eastAsia="Calibri" w:hAnsi="Calibri"/>
                <w:lang w:val="hy-AM" w:eastAsia="en-US" w:bidi="ar-SA"/>
              </w:rPr>
              <w:t>1:</w:t>
            </w:r>
          </w:p>
        </w:tc>
      </w:tr>
    </w:tbl>
    <w:p w:rsidR="000E4356" w:rsidRPr="000E4356" w:rsidRDefault="000E4356" w:rsidP="000E4356">
      <w:pPr>
        <w:ind w:firstLine="567"/>
        <w:jc w:val="both"/>
        <w:rPr>
          <w:rFonts w:ascii="GHEA Grapalat" w:hAnsi="GHEA Grapalat" w:cs="Sylfaen"/>
          <w:sz w:val="20"/>
          <w:lang w:val="en-US" w:eastAsia="en-US" w:bidi="ar-SA"/>
        </w:rPr>
      </w:pPr>
    </w:p>
    <w:p w:rsidR="000E4356" w:rsidRPr="000E4356" w:rsidRDefault="000E4356" w:rsidP="000E4356">
      <w:pPr>
        <w:ind w:firstLine="567"/>
        <w:jc w:val="both"/>
        <w:rPr>
          <w:rFonts w:ascii="GHEA Grapalat" w:hAnsi="GHEA Grapalat" w:cs="Sylfaen"/>
          <w:sz w:val="20"/>
          <w:lang w:val="en-US" w:eastAsia="en-US" w:bidi="ar-SA"/>
        </w:rPr>
      </w:pPr>
    </w:p>
    <w:p w:rsidR="000E4356" w:rsidRPr="000E4356" w:rsidRDefault="000E4356" w:rsidP="000E4356">
      <w:pPr>
        <w:jc w:val="both"/>
        <w:rPr>
          <w:rFonts w:ascii="GHEA Grapalat" w:hAnsi="GHEA Grapalat" w:cs="Sylfaen"/>
          <w:sz w:val="20"/>
          <w:lang w:val="en-US" w:eastAsia="en-US" w:bidi="ar-SA"/>
        </w:rPr>
      </w:pPr>
    </w:p>
    <w:p w:rsidR="000E4356" w:rsidRPr="000E4356" w:rsidRDefault="000E4356" w:rsidP="000E4356">
      <w:pPr>
        <w:ind w:firstLine="567"/>
        <w:jc w:val="both"/>
        <w:rPr>
          <w:rFonts w:ascii="GHEA Grapalat" w:hAnsi="GHEA Grapalat" w:cs="Sylfaen"/>
          <w:sz w:val="10"/>
          <w:lang w:val="hy-AM" w:eastAsia="en-US" w:bidi="ar-SA"/>
        </w:rPr>
      </w:pPr>
    </w:p>
    <w:p w:rsidR="000E4356" w:rsidRPr="000E4356" w:rsidRDefault="000E4356" w:rsidP="000E4356">
      <w:pPr>
        <w:ind w:firstLine="567"/>
        <w:jc w:val="both"/>
        <w:rPr>
          <w:rFonts w:ascii="MS Mincho" w:eastAsia="MS Mincho" w:hAnsi="MS Mincho" w:cs="MS Mincho"/>
          <w:sz w:val="20"/>
          <w:lang w:val="hy-AM" w:eastAsia="en-US" w:bidi="ar-SA"/>
        </w:rPr>
      </w:pPr>
      <w:r w:rsidRPr="000E4356">
        <w:rPr>
          <w:rFonts w:ascii="GHEA Grapalat" w:hAnsi="GHEA Grapalat" w:cs="Sylfaen"/>
          <w:sz w:val="20"/>
          <w:lang w:val="hy-AM" w:eastAsia="en-US" w:bidi="ar-SA"/>
        </w:rPr>
        <w:t>Это минимальные требования к техническим средствам, необходимым для выполнения запланированных работ.</w:t>
      </w:r>
    </w:p>
    <w:p w:rsidR="000E4356" w:rsidRPr="000E4356" w:rsidRDefault="000E4356" w:rsidP="000E4356">
      <w:pPr>
        <w:ind w:firstLine="567"/>
        <w:jc w:val="both"/>
        <w:rPr>
          <w:rFonts w:ascii="Cambria Math" w:hAnsi="Cambria Math" w:cs="Sylfaen"/>
          <w:sz w:val="20"/>
          <w:lang w:val="hy-AM" w:eastAsia="en-US" w:bidi="ar-SA"/>
        </w:rPr>
      </w:pPr>
    </w:p>
    <w:p w:rsidR="000E4356" w:rsidRPr="000E4356" w:rsidRDefault="000E4356" w:rsidP="000E4356">
      <w:pPr>
        <w:ind w:firstLine="567"/>
        <w:jc w:val="both"/>
        <w:rPr>
          <w:rFonts w:ascii="Cambria Math" w:hAnsi="Cambria Math" w:cs="Sylfaen"/>
          <w:sz w:val="20"/>
          <w:lang w:val="hy-AM" w:eastAsia="en-US" w:bidi="ar-SA"/>
        </w:rPr>
      </w:pPr>
    </w:p>
    <w:tbl>
      <w:tblPr>
        <w:tblW w:w="8086" w:type="dxa"/>
        <w:jc w:val="center"/>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4"/>
        <w:gridCol w:w="18"/>
        <w:gridCol w:w="3113"/>
        <w:gridCol w:w="10"/>
        <w:gridCol w:w="2554"/>
        <w:gridCol w:w="1207"/>
      </w:tblGrid>
      <w:tr w:rsidR="000E4356" w:rsidRPr="000E4356" w:rsidTr="00500761">
        <w:trPr>
          <w:trHeight w:val="68"/>
          <w:jc w:val="center"/>
        </w:trPr>
        <w:tc>
          <w:tcPr>
            <w:tcW w:w="1184" w:type="dxa"/>
            <w:shd w:val="clear" w:color="auto" w:fill="auto"/>
            <w:vAlign w:val="center"/>
          </w:tcPr>
          <w:p w:rsidR="000E4356" w:rsidRPr="000E4356" w:rsidRDefault="000E4356" w:rsidP="000E4356">
            <w:pPr>
              <w:jc w:val="center"/>
              <w:rPr>
                <w:rFonts w:ascii="GHEA Grapalat" w:hAnsi="GHEA Grapalat" w:cs="Sylfaen"/>
                <w:b/>
                <w:sz w:val="20"/>
                <w:szCs w:val="20"/>
                <w:lang w:val="en-US" w:eastAsia="en-US" w:bidi="ar-SA"/>
              </w:rPr>
            </w:pPr>
            <w:r w:rsidRPr="000E4356">
              <w:rPr>
                <w:rFonts w:ascii="GHEA Grapalat" w:hAnsi="GHEA Grapalat" w:cs="Sylfaen"/>
                <w:b/>
                <w:sz w:val="20"/>
                <w:szCs w:val="20"/>
                <w:lang w:val="en-US" w:eastAsia="en-US" w:bidi="ar-SA"/>
              </w:rPr>
              <w:t>Н:</w:t>
            </w:r>
          </w:p>
          <w:p w:rsidR="000E4356" w:rsidRPr="000E4356" w:rsidRDefault="000E4356" w:rsidP="000E4356">
            <w:pPr>
              <w:jc w:val="center"/>
              <w:rPr>
                <w:rFonts w:ascii="GHEA Grapalat" w:hAnsi="GHEA Grapalat" w:cs="Sylfaen"/>
                <w:b/>
                <w:sz w:val="20"/>
                <w:szCs w:val="20"/>
                <w:lang w:val="hy-AM" w:eastAsia="en-US" w:bidi="ar-SA"/>
              </w:rPr>
            </w:pPr>
          </w:p>
        </w:tc>
        <w:tc>
          <w:tcPr>
            <w:tcW w:w="3141" w:type="dxa"/>
            <w:gridSpan w:val="3"/>
            <w:shd w:val="clear" w:color="auto" w:fill="auto"/>
            <w:vAlign w:val="center"/>
          </w:tcPr>
          <w:p w:rsidR="000E4356" w:rsidRPr="000E4356" w:rsidRDefault="000E4356" w:rsidP="000E4356">
            <w:pPr>
              <w:jc w:val="center"/>
              <w:rPr>
                <w:rFonts w:ascii="GHEA Grapalat" w:hAnsi="GHEA Grapalat" w:cs="Sylfaen"/>
                <w:b/>
                <w:sz w:val="20"/>
                <w:szCs w:val="20"/>
                <w:lang w:val="hy-AM" w:eastAsia="en-US" w:bidi="ar-SA"/>
              </w:rPr>
            </w:pPr>
            <w:r w:rsidRPr="000E4356">
              <w:rPr>
                <w:rFonts w:ascii="GHEA Grapalat" w:hAnsi="GHEA Grapalat" w:cs="Sylfaen"/>
                <w:b/>
                <w:sz w:val="20"/>
                <w:szCs w:val="20"/>
                <w:lang w:val="hy-AM" w:eastAsia="en-US" w:bidi="ar-SA"/>
              </w:rPr>
              <w:t>Технические меры:</w:t>
            </w:r>
          </w:p>
          <w:p w:rsidR="000E4356" w:rsidRPr="000E4356" w:rsidRDefault="000E4356" w:rsidP="000E4356">
            <w:pPr>
              <w:jc w:val="center"/>
              <w:rPr>
                <w:rFonts w:ascii="GHEA Grapalat" w:hAnsi="GHEA Grapalat" w:cs="Sylfaen"/>
                <w:b/>
                <w:sz w:val="20"/>
                <w:szCs w:val="20"/>
                <w:lang w:val="hy-AM" w:eastAsia="en-US" w:bidi="ar-SA"/>
              </w:rPr>
            </w:pPr>
            <w:r w:rsidRPr="000E4356">
              <w:rPr>
                <w:rFonts w:ascii="GHEA Grapalat" w:hAnsi="GHEA Grapalat" w:cs="Sylfaen"/>
                <w:b/>
                <w:sz w:val="20"/>
                <w:szCs w:val="20"/>
                <w:lang w:val="hy-AM" w:eastAsia="en-US" w:bidi="ar-SA"/>
              </w:rPr>
              <w:t>название</w:t>
            </w:r>
          </w:p>
        </w:tc>
        <w:tc>
          <w:tcPr>
            <w:tcW w:w="2554" w:type="dxa"/>
            <w:shd w:val="clear" w:color="auto" w:fill="auto"/>
            <w:vAlign w:val="center"/>
          </w:tcPr>
          <w:p w:rsidR="000E4356" w:rsidRPr="000E4356" w:rsidRDefault="000E4356" w:rsidP="000E4356">
            <w:pPr>
              <w:jc w:val="center"/>
              <w:rPr>
                <w:rFonts w:ascii="GHEA Grapalat" w:hAnsi="GHEA Grapalat" w:cs="Sylfaen"/>
                <w:b/>
                <w:sz w:val="20"/>
                <w:szCs w:val="20"/>
                <w:lang w:val="hy-AM" w:eastAsia="en-US" w:bidi="ar-SA"/>
              </w:rPr>
            </w:pPr>
            <w:r w:rsidRPr="000E4356">
              <w:rPr>
                <w:rFonts w:ascii="GHEA Grapalat" w:hAnsi="GHEA Grapalat" w:cs="Sylfaen"/>
                <w:b/>
                <w:sz w:val="20"/>
                <w:szCs w:val="20"/>
                <w:lang w:val="hy-AM" w:eastAsia="en-US" w:bidi="ar-SA"/>
              </w:rPr>
              <w:t>Тип/марка:</w:t>
            </w:r>
          </w:p>
        </w:tc>
        <w:tc>
          <w:tcPr>
            <w:tcW w:w="1207" w:type="dxa"/>
            <w:shd w:val="clear" w:color="auto" w:fill="auto"/>
            <w:vAlign w:val="center"/>
          </w:tcPr>
          <w:p w:rsidR="000E4356" w:rsidRPr="000E4356" w:rsidRDefault="000E4356" w:rsidP="000E4356">
            <w:pPr>
              <w:jc w:val="center"/>
              <w:rPr>
                <w:rFonts w:ascii="GHEA Grapalat" w:hAnsi="GHEA Grapalat" w:cs="Sylfaen"/>
                <w:b/>
                <w:sz w:val="20"/>
                <w:szCs w:val="20"/>
                <w:lang w:val="hy-AM" w:eastAsia="en-US" w:bidi="ar-SA"/>
              </w:rPr>
            </w:pPr>
            <w:r w:rsidRPr="000E4356">
              <w:rPr>
                <w:rFonts w:ascii="GHEA Grapalat" w:hAnsi="GHEA Grapalat" w:cs="Sylfaen"/>
                <w:b/>
                <w:sz w:val="20"/>
                <w:szCs w:val="20"/>
                <w:lang w:val="hy-AM" w:eastAsia="en-US" w:bidi="ar-SA"/>
              </w:rPr>
              <w:t>Необходимое количество / шт. /</w:t>
            </w:r>
          </w:p>
        </w:tc>
      </w:tr>
      <w:tr w:rsidR="000E4356" w:rsidRPr="000E4356" w:rsidTr="00500761">
        <w:trPr>
          <w:trHeight w:val="221"/>
          <w:jc w:val="center"/>
        </w:trPr>
        <w:tc>
          <w:tcPr>
            <w:tcW w:w="1184" w:type="dxa"/>
            <w:shd w:val="clear" w:color="auto" w:fill="auto"/>
          </w:tcPr>
          <w:p w:rsidR="000E4356" w:rsidRPr="000E4356" w:rsidRDefault="000E4356" w:rsidP="000E4356">
            <w:pPr>
              <w:jc w:val="center"/>
              <w:rPr>
                <w:rFonts w:ascii="GHEA Grapalat" w:hAnsi="GHEA Grapalat"/>
                <w:b/>
                <w:sz w:val="20"/>
                <w:szCs w:val="22"/>
                <w:lang w:val="en-US" w:eastAsia="en-US" w:bidi="ar-SA"/>
              </w:rPr>
            </w:pPr>
          </w:p>
          <w:p w:rsidR="000E4356" w:rsidRPr="000E4356" w:rsidRDefault="000E4356" w:rsidP="000E4356">
            <w:pPr>
              <w:jc w:val="center"/>
              <w:rPr>
                <w:rFonts w:ascii="GHEA Grapalat" w:hAnsi="GHEA Grapalat"/>
                <w:b/>
                <w:sz w:val="20"/>
                <w:szCs w:val="22"/>
                <w:lang w:val="en-US" w:eastAsia="en-US" w:bidi="ar-SA"/>
              </w:rPr>
            </w:pPr>
            <w:r w:rsidRPr="000E4356">
              <w:rPr>
                <w:rFonts w:ascii="GHEA Grapalat" w:hAnsi="GHEA Grapalat"/>
                <w:b/>
                <w:sz w:val="20"/>
                <w:szCs w:val="22"/>
                <w:lang w:val="en-US" w:eastAsia="en-US" w:bidi="ar-SA"/>
              </w:rPr>
              <w:t>1:</w:t>
            </w:r>
          </w:p>
          <w:p w:rsidR="000E4356" w:rsidRPr="000E4356" w:rsidRDefault="000E4356" w:rsidP="000E4356">
            <w:pPr>
              <w:jc w:val="center"/>
              <w:rPr>
                <w:rFonts w:ascii="GHEA Grapalat" w:hAnsi="GHEA Grapalat"/>
                <w:b/>
                <w:sz w:val="20"/>
                <w:szCs w:val="22"/>
                <w:lang w:val="en-US" w:eastAsia="en-US" w:bidi="ar-SA"/>
              </w:rPr>
            </w:pPr>
          </w:p>
        </w:tc>
        <w:tc>
          <w:tcPr>
            <w:tcW w:w="3131" w:type="dxa"/>
            <w:gridSpan w:val="2"/>
            <w:shd w:val="clear" w:color="auto" w:fill="auto"/>
          </w:tcPr>
          <w:p w:rsidR="000E4356" w:rsidRPr="000E4356" w:rsidRDefault="000E4356" w:rsidP="000E4356">
            <w:pPr>
              <w:jc w:val="center"/>
              <w:rPr>
                <w:rFonts w:ascii="GHEA Grapalat" w:hAnsi="GHEA Grapalat"/>
                <w:sz w:val="20"/>
                <w:szCs w:val="22"/>
                <w:lang w:eastAsia="en-US" w:bidi="ar-SA"/>
              </w:rPr>
            </w:pPr>
            <w:r w:rsidRPr="000E4356">
              <w:rPr>
                <w:rFonts w:ascii="GHEA Grapalat" w:hAnsi="GHEA Grapalat"/>
                <w:sz w:val="20"/>
                <w:szCs w:val="22"/>
                <w:lang w:eastAsia="en-US" w:bidi="ar-SA"/>
              </w:rPr>
              <w:t>Экскаватор</w:t>
            </w:r>
            <w:proofErr w:type="gramStart"/>
            <w:r w:rsidRPr="000E4356">
              <w:rPr>
                <w:rFonts w:ascii="GHEA Grapalat" w:hAnsi="GHEA Grapalat"/>
                <w:sz w:val="20"/>
                <w:szCs w:val="22"/>
                <w:lang w:eastAsia="en-US" w:bidi="ar-SA"/>
              </w:rPr>
              <w:t xml:space="preserve"> :</w:t>
            </w:r>
            <w:proofErr w:type="gramEnd"/>
          </w:p>
          <w:p w:rsidR="000E4356" w:rsidRPr="000E4356" w:rsidRDefault="000E4356" w:rsidP="000E4356">
            <w:pPr>
              <w:jc w:val="center"/>
              <w:rPr>
                <w:rFonts w:ascii="Cambria Math" w:hAnsi="Cambria Math"/>
                <w:sz w:val="20"/>
                <w:szCs w:val="20"/>
                <w:lang w:val="pt-BR" w:eastAsia="en-US" w:bidi="ar-SA"/>
                <w:oMath/>
              </w:rPr>
            </w:pPr>
            <w:r w:rsidRPr="000E4356">
              <w:rPr>
                <w:rFonts w:ascii="GHEA Grapalat" w:hAnsi="GHEA Grapalat"/>
                <w:sz w:val="20"/>
                <w:szCs w:val="22"/>
                <w:lang w:eastAsia="en-US" w:bidi="ar-SA"/>
              </w:rPr>
              <w:t>задом наперед</w:t>
            </w:r>
            <w:proofErr w:type="gramStart"/>
            <w:r w:rsidRPr="000E4356">
              <w:rPr>
                <w:rFonts w:ascii="GHEA Grapalat" w:hAnsi="GHEA Grapalat"/>
                <w:b/>
                <w:sz w:val="20"/>
                <w:szCs w:val="22"/>
                <w:lang w:eastAsia="en-US" w:bidi="ar-SA"/>
              </w:rPr>
              <w:t xml:space="preserve"> </w:t>
            </w:r>
            <w:r w:rsidRPr="000E4356">
              <w:rPr>
                <w:rFonts w:ascii="GHEA Grapalat" w:hAnsi="GHEA Grapalat"/>
                <w:sz w:val="20"/>
                <w:szCs w:val="20"/>
                <w:lang w:val="pt-BR" w:eastAsia="en-US" w:bidi="ar-SA"/>
              </w:rPr>
              <w:t>В</w:t>
            </w:r>
            <w:proofErr w:type="gramEnd"/>
            <w:r w:rsidRPr="000E4356">
              <w:rPr>
                <w:rFonts w:ascii="GHEA Grapalat" w:hAnsi="GHEA Grapalat"/>
                <w:sz w:val="20"/>
                <w:szCs w:val="20"/>
                <w:lang w:val="pt-BR" w:eastAsia="en-US" w:bidi="ar-SA"/>
              </w:rPr>
              <w:t>:</w:t>
            </w:r>
            <m:oMath>
              <m:r>
                <w:rPr>
                  <w:rFonts w:ascii="Cambria Math" w:hAnsi="Cambria Math"/>
                  <w:sz w:val="20"/>
                  <w:szCs w:val="20"/>
                  <w:lang w:val="pt-BR" w:eastAsia="en-US" w:bidi="ar-SA"/>
                </w:rPr>
                <m:t>=0.5÷</m:t>
              </m:r>
            </m:oMath>
          </w:p>
          <w:p w:rsidR="000E4356" w:rsidRPr="000E4356" w:rsidRDefault="000E4356" w:rsidP="000E4356">
            <w:pPr>
              <w:jc w:val="center"/>
              <w:rPr>
                <w:rFonts w:ascii="GHEA Grapalat" w:hAnsi="GHEA Grapalat"/>
                <w:b/>
                <w:sz w:val="20"/>
                <w:szCs w:val="22"/>
                <w:lang w:eastAsia="en-US" w:bidi="ar-SA"/>
              </w:rPr>
            </w:pPr>
            <m:oMath>
              <m:r>
                <w:rPr>
                  <w:rFonts w:ascii="Cambria Math" w:hAnsi="Cambria Math"/>
                  <w:sz w:val="20"/>
                  <w:szCs w:val="20"/>
                  <w:lang w:val="pt-BR" w:eastAsia="en-US" w:bidi="ar-SA"/>
                </w:rPr>
                <m:t>0.75</m:t>
              </m:r>
              <m:r>
                <w:rPr>
                  <w:rFonts w:ascii="Sylfaen" w:hAnsi="Sylfaen" w:cs="Sylfaen"/>
                  <w:sz w:val="20"/>
                  <w:szCs w:val="20"/>
                  <w:lang w:val="pt-BR" w:eastAsia="en-US" w:bidi="ar-SA"/>
                </w:rPr>
                <m:t>մ</m:t>
              </m:r>
            </m:oMath>
            <w:r w:rsidRPr="000E4356">
              <w:rPr>
                <w:rFonts w:ascii="GHEA Grapalat" w:hAnsi="GHEA Grapalat"/>
                <w:sz w:val="20"/>
                <w:szCs w:val="20"/>
                <w:vertAlign w:val="superscript"/>
                <w:lang w:val="pt-BR" w:eastAsia="en-US" w:bidi="ar-SA"/>
              </w:rPr>
              <w:t xml:space="preserve">3 </w:t>
            </w:r>
            <w:r w:rsidRPr="000E4356">
              <w:rPr>
                <w:rFonts w:ascii="GHEA Grapalat" w:hAnsi="GHEA Grapalat"/>
                <w:sz w:val="20"/>
                <w:szCs w:val="20"/>
                <w:lang w:val="pt-BR" w:eastAsia="en-US" w:bidi="ar-SA"/>
              </w:rPr>
              <w:t>(с гидромолотом)</w:t>
            </w:r>
          </w:p>
        </w:tc>
        <w:tc>
          <w:tcPr>
            <w:tcW w:w="2564" w:type="dxa"/>
            <w:gridSpan w:val="2"/>
            <w:shd w:val="clear" w:color="auto" w:fill="auto"/>
          </w:tcPr>
          <w:p w:rsidR="000E4356" w:rsidRPr="000E4356" w:rsidRDefault="000E4356" w:rsidP="000E4356">
            <w:pPr>
              <w:jc w:val="center"/>
              <w:rPr>
                <w:rFonts w:ascii="Times Armenian" w:hAnsi="Times Armenian"/>
                <w:sz w:val="22"/>
                <w:szCs w:val="22"/>
                <w:lang w:eastAsia="en-US" w:bidi="ar-SA"/>
              </w:rPr>
            </w:pPr>
          </w:p>
        </w:tc>
        <w:tc>
          <w:tcPr>
            <w:tcW w:w="1207" w:type="dxa"/>
            <w:shd w:val="clear" w:color="auto" w:fill="auto"/>
            <w:vAlign w:val="center"/>
          </w:tcPr>
          <w:p w:rsidR="000E4356" w:rsidRPr="000E4356" w:rsidRDefault="000E4356" w:rsidP="000E4356">
            <w:pPr>
              <w:jc w:val="center"/>
              <w:rPr>
                <w:rFonts w:ascii="Times Armenian" w:hAnsi="Times Armenian"/>
                <w:sz w:val="22"/>
                <w:szCs w:val="22"/>
                <w:lang w:val="en-US" w:eastAsia="en-US" w:bidi="ar-SA"/>
              </w:rPr>
            </w:pPr>
            <w:r w:rsidRPr="000E4356">
              <w:rPr>
                <w:rFonts w:ascii="Times Armenian" w:hAnsi="Times Armenian"/>
                <w:sz w:val="22"/>
                <w:szCs w:val="22"/>
                <w:lang w:val="en-US" w:eastAsia="en-US" w:bidi="ar-SA"/>
              </w:rPr>
              <w:t>2:</w:t>
            </w:r>
          </w:p>
        </w:tc>
      </w:tr>
      <w:tr w:rsidR="000E4356" w:rsidRPr="000E4356" w:rsidTr="00500761">
        <w:trPr>
          <w:trHeight w:val="221"/>
          <w:jc w:val="center"/>
        </w:trPr>
        <w:tc>
          <w:tcPr>
            <w:tcW w:w="1184" w:type="dxa"/>
            <w:shd w:val="clear" w:color="auto" w:fill="auto"/>
          </w:tcPr>
          <w:p w:rsidR="000E4356" w:rsidRPr="000E4356" w:rsidRDefault="000E4356" w:rsidP="000E4356">
            <w:pPr>
              <w:jc w:val="center"/>
              <w:rPr>
                <w:rFonts w:ascii="GHEA Grapalat" w:hAnsi="GHEA Grapalat"/>
                <w:b/>
                <w:sz w:val="20"/>
                <w:szCs w:val="22"/>
                <w:lang w:val="en-US" w:eastAsia="en-US" w:bidi="ar-SA"/>
              </w:rPr>
            </w:pPr>
            <w:r w:rsidRPr="000E4356">
              <w:rPr>
                <w:rFonts w:ascii="GHEA Grapalat" w:hAnsi="GHEA Grapalat"/>
                <w:b/>
                <w:sz w:val="20"/>
                <w:szCs w:val="22"/>
                <w:lang w:val="en-US" w:eastAsia="en-US" w:bidi="ar-SA"/>
              </w:rPr>
              <w:t>2:</w:t>
            </w:r>
          </w:p>
        </w:tc>
        <w:tc>
          <w:tcPr>
            <w:tcW w:w="3131" w:type="dxa"/>
            <w:gridSpan w:val="2"/>
            <w:shd w:val="clear" w:color="auto" w:fill="auto"/>
          </w:tcPr>
          <w:p w:rsidR="000E4356" w:rsidRPr="000E4356" w:rsidRDefault="000E4356" w:rsidP="000E4356">
            <w:pPr>
              <w:jc w:val="center"/>
              <w:rPr>
                <w:rFonts w:ascii="GHEA Grapalat" w:hAnsi="GHEA Grapalat"/>
                <w:b/>
                <w:sz w:val="20"/>
                <w:szCs w:val="22"/>
                <w:lang w:eastAsia="en-US" w:bidi="ar-SA"/>
              </w:rPr>
            </w:pPr>
            <w:r w:rsidRPr="000E4356">
              <w:rPr>
                <w:rFonts w:ascii="GHEA Grapalat" w:hAnsi="GHEA Grapalat"/>
                <w:b/>
                <w:sz w:val="20"/>
                <w:szCs w:val="22"/>
                <w:lang w:eastAsia="en-US" w:bidi="ar-SA"/>
              </w:rPr>
              <w:t xml:space="preserve">кран </w:t>
            </w:r>
            <w:r w:rsidRPr="000E4356">
              <w:rPr>
                <w:rFonts w:ascii="GHEA Grapalat" w:hAnsi="GHEA Grapalat"/>
                <w:sz w:val="20"/>
                <w:szCs w:val="20"/>
                <w:lang w:val="pt-BR" w:eastAsia="en-US" w:bidi="ar-SA"/>
              </w:rPr>
              <w:t>(с вылетом иглы не менее 16 м և грузоподъемность 6 тонн)</w:t>
            </w:r>
          </w:p>
        </w:tc>
        <w:tc>
          <w:tcPr>
            <w:tcW w:w="2564" w:type="dxa"/>
            <w:gridSpan w:val="2"/>
            <w:shd w:val="clear" w:color="auto" w:fill="auto"/>
          </w:tcPr>
          <w:p w:rsidR="000E4356" w:rsidRPr="000E4356" w:rsidRDefault="000E4356" w:rsidP="000E4356">
            <w:pPr>
              <w:jc w:val="center"/>
              <w:rPr>
                <w:rFonts w:ascii="Times Armenian" w:hAnsi="Times Armenian"/>
                <w:sz w:val="22"/>
                <w:szCs w:val="22"/>
                <w:lang w:eastAsia="en-US" w:bidi="ar-SA"/>
              </w:rPr>
            </w:pPr>
          </w:p>
        </w:tc>
        <w:tc>
          <w:tcPr>
            <w:tcW w:w="1207" w:type="dxa"/>
            <w:shd w:val="clear" w:color="auto" w:fill="auto"/>
            <w:vAlign w:val="center"/>
          </w:tcPr>
          <w:p w:rsidR="000E4356" w:rsidRPr="000E4356" w:rsidRDefault="000E4356" w:rsidP="000E4356">
            <w:pPr>
              <w:jc w:val="center"/>
              <w:rPr>
                <w:rFonts w:ascii="Times Armenian" w:hAnsi="Times Armenian"/>
                <w:sz w:val="22"/>
                <w:szCs w:val="22"/>
                <w:lang w:val="en-US" w:eastAsia="en-US" w:bidi="ar-SA"/>
              </w:rPr>
            </w:pPr>
            <w:r w:rsidRPr="000E4356">
              <w:rPr>
                <w:rFonts w:ascii="Times Armenian" w:hAnsi="Times Armenian"/>
                <w:sz w:val="22"/>
                <w:szCs w:val="22"/>
                <w:lang w:val="en-US" w:eastAsia="en-US" w:bidi="ar-SA"/>
              </w:rPr>
              <w:t>1:</w:t>
            </w:r>
          </w:p>
        </w:tc>
      </w:tr>
      <w:tr w:rsidR="000E4356" w:rsidRPr="000E4356" w:rsidTr="00500761">
        <w:trPr>
          <w:trHeight w:val="221"/>
          <w:jc w:val="center"/>
        </w:trPr>
        <w:tc>
          <w:tcPr>
            <w:tcW w:w="1202" w:type="dxa"/>
            <w:gridSpan w:val="2"/>
            <w:shd w:val="clear" w:color="auto" w:fill="auto"/>
          </w:tcPr>
          <w:p w:rsidR="000E4356" w:rsidRPr="000E4356" w:rsidRDefault="000E4356" w:rsidP="000E4356">
            <w:pPr>
              <w:jc w:val="center"/>
              <w:rPr>
                <w:rFonts w:ascii="GHEA Grapalat" w:hAnsi="GHEA Grapalat"/>
                <w:sz w:val="20"/>
                <w:szCs w:val="22"/>
                <w:lang w:val="en-US" w:eastAsia="en-US" w:bidi="ar-SA"/>
              </w:rPr>
            </w:pPr>
            <w:r w:rsidRPr="000E4356">
              <w:rPr>
                <w:rFonts w:ascii="GHEA Grapalat" w:hAnsi="GHEA Grapalat"/>
                <w:sz w:val="20"/>
                <w:szCs w:val="22"/>
                <w:lang w:val="en-US" w:eastAsia="en-US" w:bidi="ar-SA"/>
              </w:rPr>
              <w:t>3:</w:t>
            </w:r>
          </w:p>
        </w:tc>
        <w:tc>
          <w:tcPr>
            <w:tcW w:w="3113" w:type="dxa"/>
            <w:shd w:val="clear" w:color="auto" w:fill="auto"/>
          </w:tcPr>
          <w:p w:rsidR="000E4356" w:rsidRPr="000E4356" w:rsidRDefault="000E4356" w:rsidP="000E4356">
            <w:pPr>
              <w:jc w:val="center"/>
              <w:rPr>
                <w:rFonts w:ascii="GHEA Grapalat" w:hAnsi="GHEA Grapalat"/>
                <w:sz w:val="20"/>
                <w:szCs w:val="22"/>
                <w:lang w:eastAsia="en-US" w:bidi="ar-SA"/>
              </w:rPr>
            </w:pPr>
            <w:r w:rsidRPr="000E4356">
              <w:rPr>
                <w:rFonts w:ascii="GHEA Grapalat" w:hAnsi="GHEA Grapalat"/>
                <w:sz w:val="20"/>
                <w:szCs w:val="22"/>
                <w:lang w:eastAsia="en-US" w:bidi="ar-SA"/>
              </w:rPr>
              <w:t>Самосвал грузовая машина автомобиль грузоподъемностью 10 тонн</w:t>
            </w:r>
          </w:p>
        </w:tc>
        <w:tc>
          <w:tcPr>
            <w:tcW w:w="2564" w:type="dxa"/>
            <w:gridSpan w:val="2"/>
            <w:shd w:val="clear" w:color="auto" w:fill="auto"/>
          </w:tcPr>
          <w:p w:rsidR="000E4356" w:rsidRPr="000E4356" w:rsidRDefault="000E4356" w:rsidP="000E4356">
            <w:pPr>
              <w:jc w:val="center"/>
              <w:rPr>
                <w:rFonts w:ascii="Times Armenian" w:hAnsi="Times Armenian"/>
                <w:sz w:val="22"/>
                <w:szCs w:val="22"/>
                <w:lang w:val="hy-AM" w:eastAsia="en-US" w:bidi="ar-SA"/>
              </w:rPr>
            </w:pPr>
          </w:p>
        </w:tc>
        <w:tc>
          <w:tcPr>
            <w:tcW w:w="1207" w:type="dxa"/>
            <w:shd w:val="clear" w:color="auto" w:fill="auto"/>
            <w:vAlign w:val="center"/>
          </w:tcPr>
          <w:p w:rsidR="000E4356" w:rsidRPr="000E4356" w:rsidRDefault="000E4356" w:rsidP="000E4356">
            <w:pPr>
              <w:jc w:val="center"/>
              <w:rPr>
                <w:rFonts w:ascii="Times Armenian" w:hAnsi="Times Armenian"/>
                <w:sz w:val="22"/>
                <w:szCs w:val="22"/>
                <w:lang w:val="en-US" w:eastAsia="en-US" w:bidi="ar-SA"/>
              </w:rPr>
            </w:pPr>
            <w:r w:rsidRPr="000E4356">
              <w:rPr>
                <w:rFonts w:ascii="Times Armenian" w:hAnsi="Times Armenian"/>
                <w:sz w:val="22"/>
                <w:szCs w:val="22"/>
                <w:lang w:val="en-US" w:eastAsia="en-US" w:bidi="ar-SA"/>
              </w:rPr>
              <w:t>1:</w:t>
            </w:r>
          </w:p>
        </w:tc>
      </w:tr>
      <w:tr w:rsidR="000E4356" w:rsidRPr="000E4356" w:rsidTr="00500761">
        <w:trPr>
          <w:trHeight w:val="221"/>
          <w:jc w:val="center"/>
        </w:trPr>
        <w:tc>
          <w:tcPr>
            <w:tcW w:w="1202" w:type="dxa"/>
            <w:gridSpan w:val="2"/>
            <w:shd w:val="clear" w:color="auto" w:fill="auto"/>
          </w:tcPr>
          <w:p w:rsidR="000E4356" w:rsidRPr="000E4356" w:rsidRDefault="000E4356" w:rsidP="000E4356">
            <w:pPr>
              <w:jc w:val="center"/>
              <w:rPr>
                <w:rFonts w:ascii="GHEA Grapalat" w:hAnsi="GHEA Grapalat"/>
                <w:sz w:val="20"/>
                <w:szCs w:val="20"/>
                <w:lang w:val="en-US" w:eastAsia="en-GB" w:bidi="ar-SA"/>
              </w:rPr>
            </w:pPr>
            <w:r w:rsidRPr="000E4356">
              <w:rPr>
                <w:rFonts w:ascii="GHEA Grapalat" w:hAnsi="GHEA Grapalat"/>
                <w:sz w:val="20"/>
                <w:szCs w:val="20"/>
                <w:lang w:val="en-US" w:eastAsia="en-GB" w:bidi="ar-SA"/>
              </w:rPr>
              <w:t>4:</w:t>
            </w:r>
          </w:p>
        </w:tc>
        <w:tc>
          <w:tcPr>
            <w:tcW w:w="3113" w:type="dxa"/>
            <w:shd w:val="clear" w:color="auto" w:fill="auto"/>
          </w:tcPr>
          <w:p w:rsidR="000E4356" w:rsidRPr="000E4356" w:rsidRDefault="000E4356" w:rsidP="000E4356">
            <w:pPr>
              <w:jc w:val="center"/>
              <w:rPr>
                <w:rFonts w:ascii="GHEA Grapalat" w:hAnsi="GHEA Grapalat"/>
                <w:sz w:val="20"/>
                <w:szCs w:val="20"/>
                <w:lang w:val="en-US" w:eastAsia="en-GB" w:bidi="ar-SA"/>
              </w:rPr>
            </w:pPr>
            <w:proofErr w:type="spellStart"/>
            <w:r w:rsidRPr="000E4356">
              <w:rPr>
                <w:rFonts w:ascii="GHEA Grapalat" w:hAnsi="GHEA Grapalat"/>
                <w:sz w:val="20"/>
                <w:szCs w:val="20"/>
                <w:lang w:val="en-US" w:eastAsia="en-GB" w:bidi="ar-SA"/>
              </w:rPr>
              <w:t>Мобильный</w:t>
            </w:r>
            <w:proofErr w:type="spellEnd"/>
            <w:r w:rsidRPr="000E4356">
              <w:rPr>
                <w:rFonts w:ascii="GHEA Grapalat" w:hAnsi="GHEA Grapalat"/>
                <w:sz w:val="20"/>
                <w:szCs w:val="20"/>
                <w:lang w:val="en-US" w:eastAsia="en-GB" w:bidi="ar-SA"/>
              </w:rPr>
              <w:t xml:space="preserve">: </w:t>
            </w:r>
            <w:proofErr w:type="spellStart"/>
            <w:r w:rsidRPr="000E4356">
              <w:rPr>
                <w:rFonts w:ascii="GHEA Grapalat" w:hAnsi="GHEA Grapalat"/>
                <w:sz w:val="20"/>
                <w:szCs w:val="20"/>
                <w:lang w:val="en-US" w:eastAsia="en-GB" w:bidi="ar-SA"/>
              </w:rPr>
              <w:t>Сварка</w:t>
            </w:r>
            <w:proofErr w:type="spellEnd"/>
            <w:r w:rsidRPr="000E4356">
              <w:rPr>
                <w:rFonts w:ascii="GHEA Grapalat" w:hAnsi="GHEA Grapalat"/>
                <w:sz w:val="20"/>
                <w:szCs w:val="20"/>
                <w:lang w:val="en-US" w:eastAsia="en-GB" w:bidi="ar-SA"/>
              </w:rPr>
              <w:t xml:space="preserve">: </w:t>
            </w:r>
            <w:proofErr w:type="spellStart"/>
            <w:r w:rsidRPr="000E4356">
              <w:rPr>
                <w:rFonts w:ascii="GHEA Grapalat" w:hAnsi="GHEA Grapalat"/>
                <w:sz w:val="20"/>
                <w:szCs w:val="20"/>
                <w:lang w:val="en-US" w:eastAsia="en-GB" w:bidi="ar-SA"/>
              </w:rPr>
              <w:t>оборудование</w:t>
            </w:r>
            <w:proofErr w:type="spellEnd"/>
            <w:r w:rsidRPr="000E4356">
              <w:rPr>
                <w:rFonts w:ascii="GHEA Grapalat" w:hAnsi="GHEA Grapalat"/>
                <w:sz w:val="20"/>
                <w:szCs w:val="20"/>
                <w:lang w:val="en-US" w:eastAsia="en-GB" w:bidi="ar-SA"/>
              </w:rPr>
              <w:t>:</w:t>
            </w:r>
          </w:p>
        </w:tc>
        <w:tc>
          <w:tcPr>
            <w:tcW w:w="2564" w:type="dxa"/>
            <w:gridSpan w:val="2"/>
            <w:shd w:val="clear" w:color="auto" w:fill="auto"/>
          </w:tcPr>
          <w:p w:rsidR="000E4356" w:rsidRPr="000E4356" w:rsidRDefault="000E4356" w:rsidP="000E4356">
            <w:pPr>
              <w:jc w:val="center"/>
              <w:rPr>
                <w:rFonts w:ascii="GHEA Grapalat" w:hAnsi="GHEA Grapalat" w:cs="Arial"/>
                <w:sz w:val="20"/>
                <w:szCs w:val="20"/>
                <w:lang w:val="hy-AM" w:eastAsia="en-GB" w:bidi="ar-SA"/>
              </w:rPr>
            </w:pPr>
          </w:p>
        </w:tc>
        <w:tc>
          <w:tcPr>
            <w:tcW w:w="1207" w:type="dxa"/>
            <w:shd w:val="clear" w:color="auto" w:fill="auto"/>
            <w:vAlign w:val="center"/>
          </w:tcPr>
          <w:p w:rsidR="000E4356" w:rsidRPr="000E4356" w:rsidRDefault="000E4356" w:rsidP="000E4356">
            <w:pPr>
              <w:jc w:val="center"/>
              <w:rPr>
                <w:rFonts w:ascii="GHEA Grapalat" w:hAnsi="GHEA Grapalat" w:cs="Arial"/>
                <w:sz w:val="20"/>
                <w:szCs w:val="20"/>
                <w:lang w:val="en-US" w:eastAsia="en-GB" w:bidi="ar-SA"/>
              </w:rPr>
            </w:pPr>
            <w:r w:rsidRPr="000E4356">
              <w:rPr>
                <w:rFonts w:ascii="GHEA Grapalat" w:hAnsi="GHEA Grapalat" w:cs="Arial"/>
                <w:sz w:val="20"/>
                <w:szCs w:val="20"/>
                <w:lang w:val="en-US" w:eastAsia="en-GB" w:bidi="ar-SA"/>
              </w:rPr>
              <w:t>1:</w:t>
            </w:r>
          </w:p>
        </w:tc>
      </w:tr>
      <w:tr w:rsidR="000E4356" w:rsidRPr="000E4356" w:rsidTr="00500761">
        <w:trPr>
          <w:trHeight w:val="221"/>
          <w:jc w:val="center"/>
        </w:trPr>
        <w:tc>
          <w:tcPr>
            <w:tcW w:w="1202" w:type="dxa"/>
            <w:gridSpan w:val="2"/>
            <w:shd w:val="clear" w:color="auto" w:fill="auto"/>
          </w:tcPr>
          <w:p w:rsidR="000E4356" w:rsidRPr="000E4356" w:rsidRDefault="000E4356" w:rsidP="000E4356">
            <w:pPr>
              <w:jc w:val="center"/>
              <w:rPr>
                <w:rFonts w:ascii="GHEA Grapalat" w:hAnsi="GHEA Grapalat"/>
                <w:sz w:val="20"/>
                <w:szCs w:val="20"/>
                <w:lang w:val="en-US" w:eastAsia="en-GB" w:bidi="ar-SA"/>
              </w:rPr>
            </w:pPr>
            <w:r w:rsidRPr="000E4356">
              <w:rPr>
                <w:rFonts w:ascii="GHEA Grapalat" w:hAnsi="GHEA Grapalat"/>
                <w:sz w:val="20"/>
                <w:szCs w:val="20"/>
                <w:lang w:val="en-US" w:eastAsia="en-GB" w:bidi="ar-SA"/>
              </w:rPr>
              <w:t>5:</w:t>
            </w:r>
          </w:p>
        </w:tc>
        <w:tc>
          <w:tcPr>
            <w:tcW w:w="3113" w:type="dxa"/>
            <w:shd w:val="clear" w:color="auto" w:fill="auto"/>
          </w:tcPr>
          <w:p w:rsidR="000E4356" w:rsidRPr="000E4356" w:rsidRDefault="000E4356" w:rsidP="000E4356">
            <w:pPr>
              <w:jc w:val="center"/>
              <w:rPr>
                <w:rFonts w:ascii="GHEA Grapalat" w:hAnsi="GHEA Grapalat"/>
                <w:sz w:val="20"/>
                <w:szCs w:val="20"/>
                <w:lang w:val="en-US" w:eastAsia="en-GB" w:bidi="ar-SA"/>
              </w:rPr>
            </w:pPr>
            <w:proofErr w:type="spellStart"/>
            <w:r w:rsidRPr="000E4356">
              <w:rPr>
                <w:rFonts w:ascii="GHEA Grapalat" w:hAnsi="GHEA Grapalat"/>
                <w:sz w:val="20"/>
                <w:szCs w:val="20"/>
                <w:lang w:val="en-US" w:eastAsia="en-GB" w:bidi="ar-SA"/>
              </w:rPr>
              <w:t>полиэтилен</w:t>
            </w:r>
            <w:proofErr w:type="spellEnd"/>
            <w:r w:rsidRPr="000E4356">
              <w:rPr>
                <w:rFonts w:ascii="GHEA Grapalat" w:hAnsi="GHEA Grapalat"/>
                <w:sz w:val="20"/>
                <w:szCs w:val="20"/>
                <w:lang w:val="en-US" w:eastAsia="en-GB" w:bidi="ar-SA"/>
              </w:rPr>
              <w:t xml:space="preserve"> </w:t>
            </w:r>
            <w:proofErr w:type="spellStart"/>
            <w:r w:rsidRPr="000E4356">
              <w:rPr>
                <w:rFonts w:ascii="GHEA Grapalat" w:hAnsi="GHEA Grapalat"/>
                <w:sz w:val="20"/>
                <w:szCs w:val="20"/>
                <w:lang w:val="en-US" w:eastAsia="en-GB" w:bidi="ar-SA"/>
              </w:rPr>
              <w:t>Сварка</w:t>
            </w:r>
            <w:proofErr w:type="spellEnd"/>
            <w:r w:rsidRPr="000E4356">
              <w:rPr>
                <w:rFonts w:ascii="GHEA Grapalat" w:hAnsi="GHEA Grapalat"/>
                <w:sz w:val="20"/>
                <w:szCs w:val="20"/>
                <w:lang w:val="en-US" w:eastAsia="en-GB" w:bidi="ar-SA"/>
              </w:rPr>
              <w:t xml:space="preserve">: </w:t>
            </w:r>
            <w:proofErr w:type="spellStart"/>
            <w:r w:rsidRPr="000E4356">
              <w:rPr>
                <w:rFonts w:ascii="GHEA Grapalat" w:hAnsi="GHEA Grapalat"/>
                <w:sz w:val="20"/>
                <w:szCs w:val="20"/>
                <w:lang w:val="en-US" w:eastAsia="en-GB" w:bidi="ar-SA"/>
              </w:rPr>
              <w:t>оборудование</w:t>
            </w:r>
            <w:proofErr w:type="spellEnd"/>
            <w:r w:rsidRPr="000E4356">
              <w:rPr>
                <w:rFonts w:ascii="GHEA Grapalat" w:hAnsi="GHEA Grapalat"/>
                <w:sz w:val="20"/>
                <w:szCs w:val="20"/>
                <w:lang w:val="en-US" w:eastAsia="en-GB" w:bidi="ar-SA"/>
              </w:rPr>
              <w:t>:</w:t>
            </w:r>
          </w:p>
        </w:tc>
        <w:tc>
          <w:tcPr>
            <w:tcW w:w="2564" w:type="dxa"/>
            <w:gridSpan w:val="2"/>
            <w:shd w:val="clear" w:color="auto" w:fill="auto"/>
          </w:tcPr>
          <w:p w:rsidR="000E4356" w:rsidRPr="000E4356" w:rsidRDefault="000E4356" w:rsidP="000E4356">
            <w:pPr>
              <w:jc w:val="center"/>
              <w:rPr>
                <w:rFonts w:ascii="GHEA Grapalat" w:hAnsi="GHEA Grapalat" w:cs="Arial"/>
                <w:sz w:val="20"/>
                <w:szCs w:val="20"/>
                <w:lang w:val="hy-AM" w:eastAsia="en-GB" w:bidi="ar-SA"/>
              </w:rPr>
            </w:pPr>
          </w:p>
        </w:tc>
        <w:tc>
          <w:tcPr>
            <w:tcW w:w="1207" w:type="dxa"/>
            <w:shd w:val="clear" w:color="auto" w:fill="auto"/>
            <w:vAlign w:val="center"/>
          </w:tcPr>
          <w:p w:rsidR="000E4356" w:rsidRPr="000E4356" w:rsidRDefault="000E4356" w:rsidP="000E4356">
            <w:pPr>
              <w:jc w:val="center"/>
              <w:rPr>
                <w:rFonts w:ascii="GHEA Grapalat" w:hAnsi="GHEA Grapalat" w:cs="Arial"/>
                <w:sz w:val="20"/>
                <w:szCs w:val="20"/>
                <w:lang w:val="en-US" w:eastAsia="en-GB" w:bidi="ar-SA"/>
              </w:rPr>
            </w:pPr>
            <w:r w:rsidRPr="000E4356">
              <w:rPr>
                <w:rFonts w:ascii="GHEA Grapalat" w:hAnsi="GHEA Grapalat" w:cs="Arial"/>
                <w:sz w:val="20"/>
                <w:szCs w:val="20"/>
                <w:lang w:val="en-US" w:eastAsia="en-GB" w:bidi="ar-SA"/>
              </w:rPr>
              <w:t>2:</w:t>
            </w:r>
          </w:p>
        </w:tc>
      </w:tr>
      <w:tr w:rsidR="000E4356" w:rsidRPr="000E4356" w:rsidTr="00500761">
        <w:trPr>
          <w:trHeight w:val="221"/>
          <w:jc w:val="center"/>
        </w:trPr>
        <w:tc>
          <w:tcPr>
            <w:tcW w:w="1202" w:type="dxa"/>
            <w:gridSpan w:val="2"/>
            <w:shd w:val="clear" w:color="auto" w:fill="auto"/>
          </w:tcPr>
          <w:p w:rsidR="000E4356" w:rsidRPr="000E4356" w:rsidRDefault="000E4356" w:rsidP="000E4356">
            <w:pPr>
              <w:tabs>
                <w:tab w:val="left" w:pos="2835"/>
              </w:tabs>
              <w:spacing w:line="256" w:lineRule="auto"/>
              <w:jc w:val="center"/>
              <w:rPr>
                <w:rFonts w:ascii="Times Armenian" w:hAnsi="Times Armenian"/>
                <w:sz w:val="20"/>
                <w:szCs w:val="22"/>
                <w:lang w:val="en-US" w:eastAsia="en-US" w:bidi="ar-SA"/>
              </w:rPr>
            </w:pPr>
          </w:p>
          <w:p w:rsidR="000E4356" w:rsidRPr="000E4356" w:rsidRDefault="000E4356" w:rsidP="000E4356">
            <w:pPr>
              <w:jc w:val="center"/>
              <w:rPr>
                <w:rFonts w:ascii="GHEA Grapalat" w:hAnsi="GHEA Grapalat"/>
                <w:sz w:val="20"/>
                <w:szCs w:val="20"/>
                <w:lang w:val="en-US" w:eastAsia="en-GB" w:bidi="ar-SA"/>
              </w:rPr>
            </w:pPr>
            <w:r w:rsidRPr="000E4356">
              <w:rPr>
                <w:rFonts w:ascii="GHEA Grapalat" w:hAnsi="GHEA Grapalat"/>
                <w:sz w:val="20"/>
                <w:szCs w:val="20"/>
                <w:lang w:val="en-US" w:eastAsia="en-GB" w:bidi="ar-SA"/>
              </w:rPr>
              <w:t>6:</w:t>
            </w:r>
          </w:p>
        </w:tc>
        <w:tc>
          <w:tcPr>
            <w:tcW w:w="3113" w:type="dxa"/>
            <w:shd w:val="clear" w:color="auto" w:fill="auto"/>
          </w:tcPr>
          <w:p w:rsidR="000E4356" w:rsidRPr="000E4356" w:rsidRDefault="000E4356" w:rsidP="000E4356">
            <w:pPr>
              <w:jc w:val="center"/>
              <w:rPr>
                <w:rFonts w:ascii="GHEA Grapalat" w:hAnsi="GHEA Grapalat"/>
                <w:sz w:val="20"/>
                <w:szCs w:val="20"/>
                <w:lang w:val="en-US" w:eastAsia="en-GB" w:bidi="ar-SA"/>
              </w:rPr>
            </w:pPr>
            <w:r w:rsidRPr="000E4356">
              <w:rPr>
                <w:rFonts w:ascii="GHEA Grapalat" w:hAnsi="GHEA Grapalat"/>
                <w:sz w:val="20"/>
                <w:szCs w:val="20"/>
                <w:lang w:val="en-US" w:eastAsia="en-GB" w:bidi="ar-SA"/>
              </w:rPr>
              <w:t xml:space="preserve">/ </w:t>
            </w:r>
            <w:proofErr w:type="spellStart"/>
            <w:r w:rsidRPr="000E4356">
              <w:rPr>
                <w:rFonts w:ascii="GHEA Grapalat" w:hAnsi="GHEA Grapalat"/>
                <w:sz w:val="20"/>
                <w:szCs w:val="20"/>
                <w:lang w:val="en-US" w:eastAsia="en-GB" w:bidi="ar-SA"/>
              </w:rPr>
              <w:t>Техометр</w:t>
            </w:r>
            <w:proofErr w:type="spellEnd"/>
            <w:r w:rsidRPr="000E4356">
              <w:rPr>
                <w:rFonts w:ascii="GHEA Grapalat" w:hAnsi="GHEA Grapalat"/>
                <w:sz w:val="20"/>
                <w:szCs w:val="20"/>
                <w:lang w:val="en-US" w:eastAsia="en-GB" w:bidi="ar-SA"/>
              </w:rPr>
              <w:t xml:space="preserve"> :</w:t>
            </w:r>
          </w:p>
        </w:tc>
        <w:tc>
          <w:tcPr>
            <w:tcW w:w="2564" w:type="dxa"/>
            <w:gridSpan w:val="2"/>
            <w:shd w:val="clear" w:color="auto" w:fill="auto"/>
          </w:tcPr>
          <w:p w:rsidR="000E4356" w:rsidRPr="000E4356" w:rsidRDefault="000E4356" w:rsidP="000E4356">
            <w:pPr>
              <w:jc w:val="center"/>
              <w:rPr>
                <w:rFonts w:ascii="GHEA Grapalat" w:hAnsi="GHEA Grapalat" w:cs="Arial"/>
                <w:sz w:val="20"/>
                <w:szCs w:val="20"/>
                <w:lang w:val="hy-AM" w:eastAsia="en-GB" w:bidi="ar-SA"/>
              </w:rPr>
            </w:pPr>
          </w:p>
        </w:tc>
        <w:tc>
          <w:tcPr>
            <w:tcW w:w="1207" w:type="dxa"/>
            <w:shd w:val="clear" w:color="auto" w:fill="auto"/>
            <w:vAlign w:val="center"/>
          </w:tcPr>
          <w:p w:rsidR="000E4356" w:rsidRPr="000E4356" w:rsidRDefault="000E4356" w:rsidP="000E4356">
            <w:pPr>
              <w:jc w:val="center"/>
              <w:rPr>
                <w:rFonts w:ascii="GHEA Grapalat" w:hAnsi="GHEA Grapalat" w:cs="Arial"/>
                <w:sz w:val="20"/>
                <w:szCs w:val="20"/>
                <w:lang w:val="en-US" w:eastAsia="en-GB" w:bidi="ar-SA"/>
              </w:rPr>
            </w:pPr>
            <w:r w:rsidRPr="000E4356">
              <w:rPr>
                <w:rFonts w:ascii="GHEA Grapalat" w:hAnsi="GHEA Grapalat" w:cs="Arial"/>
                <w:sz w:val="20"/>
                <w:szCs w:val="20"/>
                <w:lang w:val="en-US" w:eastAsia="en-GB" w:bidi="ar-SA"/>
              </w:rPr>
              <w:t>1:</w:t>
            </w:r>
          </w:p>
        </w:tc>
      </w:tr>
      <w:tr w:rsidR="000E4356" w:rsidRPr="000E4356" w:rsidTr="00500761">
        <w:trPr>
          <w:trHeight w:val="221"/>
          <w:jc w:val="center"/>
        </w:trPr>
        <w:tc>
          <w:tcPr>
            <w:tcW w:w="1202" w:type="dxa"/>
            <w:gridSpan w:val="2"/>
            <w:shd w:val="clear" w:color="auto" w:fill="auto"/>
          </w:tcPr>
          <w:p w:rsidR="000E4356" w:rsidRPr="000E4356" w:rsidRDefault="000E4356" w:rsidP="000E4356">
            <w:pPr>
              <w:jc w:val="center"/>
              <w:rPr>
                <w:rFonts w:ascii="GHEA Grapalat" w:hAnsi="GHEA Grapalat"/>
                <w:sz w:val="20"/>
                <w:szCs w:val="20"/>
                <w:lang w:val="en-US" w:eastAsia="en-GB" w:bidi="ar-SA"/>
              </w:rPr>
            </w:pPr>
            <w:r w:rsidRPr="000E4356">
              <w:rPr>
                <w:rFonts w:ascii="GHEA Grapalat" w:hAnsi="GHEA Grapalat"/>
                <w:sz w:val="20"/>
                <w:szCs w:val="20"/>
                <w:lang w:val="en-US" w:eastAsia="en-GB" w:bidi="ar-SA"/>
              </w:rPr>
              <w:t>7:</w:t>
            </w:r>
          </w:p>
        </w:tc>
        <w:tc>
          <w:tcPr>
            <w:tcW w:w="3113" w:type="dxa"/>
            <w:shd w:val="clear" w:color="auto" w:fill="auto"/>
          </w:tcPr>
          <w:p w:rsidR="000E4356" w:rsidRPr="000E4356" w:rsidRDefault="000E4356" w:rsidP="000E4356">
            <w:pPr>
              <w:jc w:val="center"/>
              <w:rPr>
                <w:rFonts w:ascii="GHEA Grapalat" w:hAnsi="GHEA Grapalat"/>
                <w:sz w:val="20"/>
                <w:szCs w:val="20"/>
                <w:lang w:eastAsia="en-GB" w:bidi="ar-SA"/>
              </w:rPr>
            </w:pPr>
            <w:r w:rsidRPr="000E4356">
              <w:rPr>
                <w:rFonts w:ascii="GHEA Grapalat" w:hAnsi="GHEA Grapalat"/>
                <w:sz w:val="20"/>
                <w:szCs w:val="20"/>
                <w:lang w:eastAsia="en-GB" w:bidi="ar-SA"/>
              </w:rPr>
              <w:t>Внутренний: горение с двигателем портативный генератор</w:t>
            </w:r>
          </w:p>
        </w:tc>
        <w:tc>
          <w:tcPr>
            <w:tcW w:w="2564" w:type="dxa"/>
            <w:gridSpan w:val="2"/>
            <w:shd w:val="clear" w:color="auto" w:fill="auto"/>
          </w:tcPr>
          <w:p w:rsidR="000E4356" w:rsidRPr="000E4356" w:rsidRDefault="000E4356" w:rsidP="000E4356">
            <w:pPr>
              <w:jc w:val="center"/>
              <w:rPr>
                <w:rFonts w:ascii="GHEA Grapalat" w:hAnsi="GHEA Grapalat" w:cs="Arial"/>
                <w:sz w:val="20"/>
                <w:szCs w:val="20"/>
                <w:lang w:val="hy-AM" w:eastAsia="en-GB" w:bidi="ar-SA"/>
              </w:rPr>
            </w:pPr>
          </w:p>
        </w:tc>
        <w:tc>
          <w:tcPr>
            <w:tcW w:w="1207" w:type="dxa"/>
            <w:shd w:val="clear" w:color="auto" w:fill="auto"/>
            <w:vAlign w:val="center"/>
          </w:tcPr>
          <w:p w:rsidR="000E4356" w:rsidRPr="000E4356" w:rsidRDefault="000E4356" w:rsidP="000E4356">
            <w:pPr>
              <w:jc w:val="center"/>
              <w:rPr>
                <w:rFonts w:ascii="GHEA Grapalat" w:hAnsi="GHEA Grapalat" w:cs="Arial"/>
                <w:sz w:val="20"/>
                <w:szCs w:val="20"/>
                <w:lang w:val="en-US" w:eastAsia="en-GB" w:bidi="ar-SA"/>
              </w:rPr>
            </w:pPr>
            <w:r w:rsidRPr="000E4356">
              <w:rPr>
                <w:rFonts w:ascii="GHEA Grapalat" w:hAnsi="GHEA Grapalat" w:cs="Arial"/>
                <w:sz w:val="20"/>
                <w:szCs w:val="20"/>
                <w:lang w:val="en-US" w:eastAsia="en-GB" w:bidi="ar-SA"/>
              </w:rPr>
              <w:t>1:</w:t>
            </w:r>
          </w:p>
        </w:tc>
      </w:tr>
    </w:tbl>
    <w:p w:rsidR="000E4356" w:rsidRPr="000E4356" w:rsidRDefault="000E4356" w:rsidP="000E4356">
      <w:pPr>
        <w:ind w:firstLine="567"/>
        <w:rPr>
          <w:rFonts w:ascii="GHEA Grapalat" w:hAnsi="GHEA Grapalat" w:cs="Sylfaen"/>
          <w:i/>
          <w:sz w:val="20"/>
          <w:lang w:val="es-ES" w:eastAsia="en-US" w:bidi="ar-SA"/>
        </w:rPr>
      </w:pPr>
    </w:p>
    <w:p w:rsidR="000E4356" w:rsidRPr="000E4356" w:rsidRDefault="000E4356" w:rsidP="000E4356">
      <w:pPr>
        <w:ind w:firstLine="567"/>
        <w:jc w:val="both"/>
        <w:rPr>
          <w:rFonts w:ascii="GHEA Grapalat" w:hAnsi="GHEA Grapalat"/>
          <w:sz w:val="20"/>
          <w:szCs w:val="20"/>
          <w:lang w:val="af-ZA" w:eastAsia="en-US" w:bidi="ar-SA"/>
        </w:rPr>
      </w:pPr>
    </w:p>
    <w:p w:rsidR="000E4356" w:rsidRPr="000E4356" w:rsidRDefault="000E4356" w:rsidP="000E4356">
      <w:pPr>
        <w:ind w:firstLine="567"/>
        <w:jc w:val="both"/>
        <w:rPr>
          <w:rFonts w:ascii="GHEA Grapalat" w:hAnsi="GHEA Grapalat"/>
          <w:sz w:val="20"/>
          <w:szCs w:val="20"/>
          <w:lang w:val="af-ZA" w:eastAsia="en-US" w:bidi="ar-SA"/>
        </w:rPr>
      </w:pPr>
    </w:p>
    <w:p w:rsidR="000E4356" w:rsidRPr="000E4356" w:rsidRDefault="000E4356" w:rsidP="000E4356">
      <w:pPr>
        <w:spacing w:after="200" w:line="276" w:lineRule="auto"/>
        <w:rPr>
          <w:rFonts w:ascii="Calibri" w:eastAsia="Calibri" w:hAnsi="Calibri"/>
          <w:sz w:val="22"/>
          <w:szCs w:val="22"/>
          <w:lang w:val="en-US" w:eastAsia="en-US" w:bidi="ar-SA"/>
        </w:rPr>
      </w:pPr>
    </w:p>
    <w:p w:rsidR="000E4356" w:rsidRDefault="000E4356" w:rsidP="00B46D58">
      <w:pPr>
        <w:pStyle w:val="23"/>
        <w:widowControl w:val="0"/>
        <w:spacing w:after="160" w:line="240" w:lineRule="auto"/>
        <w:ind w:firstLine="567"/>
        <w:rPr>
          <w:rFonts w:ascii="GHEA Grapalat" w:hAnsi="GHEA Grapalat"/>
          <w:sz w:val="24"/>
          <w:szCs w:val="24"/>
          <w:lang w:val="en-US"/>
        </w:rPr>
      </w:pPr>
    </w:p>
    <w:p w:rsidR="000E4356" w:rsidRPr="000E4356" w:rsidRDefault="000E4356" w:rsidP="00B46D58">
      <w:pPr>
        <w:pStyle w:val="23"/>
        <w:widowControl w:val="0"/>
        <w:spacing w:after="160" w:line="240" w:lineRule="auto"/>
        <w:ind w:firstLine="567"/>
        <w:rPr>
          <w:rFonts w:ascii="GHEA Grapalat" w:hAnsi="GHEA Grapalat"/>
          <w:sz w:val="24"/>
          <w:szCs w:val="24"/>
          <w:lang w:val="en-US"/>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585E01" w:rsidRPr="009044F1" w:rsidRDefault="00753E6E" w:rsidP="00585E01">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 xml:space="preserve">в отношении которых  административный акт, устанавливающий ответственность за </w:t>
      </w:r>
      <w:proofErr w:type="spellStart"/>
      <w:r w:rsidR="00585E01">
        <w:rPr>
          <w:rFonts w:ascii="GHEA Grapalat" w:hAnsi="GHEA Grapalat"/>
        </w:rPr>
        <w:t>антиконкурентное</w:t>
      </w:r>
      <w:proofErr w:type="spellEnd"/>
      <w:r w:rsidR="00585E01">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585E01">
        <w:rPr>
          <w:rFonts w:ascii="GHEA Grapalat" w:hAnsi="GHEA Grapalat"/>
        </w:rPr>
        <w:t>необжалуемым</w:t>
      </w:r>
      <w:proofErr w:type="spellEnd"/>
      <w:r w:rsidR="00585E01">
        <w:rPr>
          <w:rFonts w:ascii="GHEA Grapalat" w:hAnsi="GHEA Grapalat"/>
        </w:rPr>
        <w:t>, а в случае обжалования оставлен без изменений</w:t>
      </w:r>
      <w:r w:rsidR="00585E01"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5F5608" w:rsidRPr="006622A4" w:rsidRDefault="005F5608" w:rsidP="005F5608">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5F5608" w:rsidRPr="006622A4" w:rsidRDefault="005F5608" w:rsidP="005F5608">
      <w:pPr>
        <w:pStyle w:val="aff3"/>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5F5608" w:rsidRPr="006622A4" w:rsidRDefault="005F5608" w:rsidP="005F5608">
      <w:pPr>
        <w:pStyle w:val="aff3"/>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  права заключения договора.</w:t>
      </w:r>
    </w:p>
    <w:p w:rsidR="005F5608" w:rsidRPr="009044F1" w:rsidRDefault="005F5608"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 xml:space="preserve">дин и </w:t>
      </w:r>
      <w:r w:rsidR="00EE7758" w:rsidRPr="000811C1">
        <w:rPr>
          <w:rFonts w:ascii="GHEA Grapalat" w:hAnsi="GHEA Grapalat"/>
        </w:rPr>
        <w:lastRenderedPageBreak/>
        <w:t>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w:t>
      </w:r>
      <w:r w:rsidRPr="009044F1">
        <w:rPr>
          <w:rFonts w:ascii="GHEA Grapalat" w:hAnsi="GHEA Grapalat"/>
          <w:color w:val="000000"/>
        </w:rPr>
        <w:lastRenderedPageBreak/>
        <w:t>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272E3" w:rsidRPr="009044F1" w:rsidRDefault="00096865" w:rsidP="004272E3">
      <w:pPr>
        <w:widowControl w:val="0"/>
        <w:tabs>
          <w:tab w:val="left" w:pos="1134"/>
        </w:tabs>
        <w:spacing w:after="160"/>
        <w:ind w:firstLine="567"/>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в срок</w:t>
      </w:r>
      <w:r w:rsidR="00BB67B5" w:rsidRPr="008C6669">
        <w:rPr>
          <w:rFonts w:ascii="GHEA Grapalat" w:hAnsi="GHEA Grapalat"/>
        </w:rPr>
        <w:t>и</w:t>
      </w:r>
      <w:r w:rsidR="002C1D72" w:rsidRPr="008C6669">
        <w:rPr>
          <w:rFonts w:ascii="GHEA Grapalat" w:hAnsi="GHEA Grapalat"/>
        </w:rPr>
        <w:t xml:space="preserve"> и порядке, установленны</w:t>
      </w:r>
      <w:r w:rsidR="00180D64" w:rsidRPr="008C6669">
        <w:rPr>
          <w:rFonts w:ascii="GHEA Grapalat" w:hAnsi="GHEA Grapalat"/>
        </w:rPr>
        <w:t>ми</w:t>
      </w:r>
      <w:r w:rsidR="002C1D72" w:rsidRPr="008C6669">
        <w:rPr>
          <w:rFonts w:ascii="GHEA Grapalat" w:hAnsi="GHEA Grapalat"/>
        </w:rPr>
        <w:t xml:space="preserve"> статьей 35 </w:t>
      </w:r>
      <w:r w:rsidR="00876D7D" w:rsidRPr="008C6669">
        <w:rPr>
          <w:rFonts w:ascii="GHEA Grapalat" w:hAnsi="GHEA Grapalat"/>
        </w:rPr>
        <w:t>З</w:t>
      </w:r>
      <w:r w:rsidR="002C1D72" w:rsidRPr="008C6669">
        <w:rPr>
          <w:rFonts w:ascii="GHEA Grapalat" w:hAnsi="GHEA Grapalat"/>
        </w:rPr>
        <w:t xml:space="preserve">акона, </w:t>
      </w:r>
      <w:r w:rsidR="00466F7A" w:rsidRPr="008C6669">
        <w:rPr>
          <w:rFonts w:ascii="GHEA Grapalat" w:hAnsi="GHEA Grapalat"/>
        </w:rPr>
        <w:t xml:space="preserve">представляет </w:t>
      </w:r>
      <w:r w:rsidR="002C1D72" w:rsidRPr="008C6669">
        <w:rPr>
          <w:rFonts w:ascii="GHEA Grapalat" w:hAnsi="GHEA Grapalat"/>
        </w:rPr>
        <w:t>обеспеч</w:t>
      </w:r>
      <w:r w:rsidR="00466F7A" w:rsidRPr="008C6669">
        <w:rPr>
          <w:rFonts w:ascii="GHEA Grapalat" w:hAnsi="GHEA Grapalat"/>
        </w:rPr>
        <w:t>ение</w:t>
      </w:r>
      <w:r w:rsidR="002C1D72" w:rsidRPr="008C6669">
        <w:rPr>
          <w:rFonts w:ascii="GHEA Grapalat" w:hAnsi="GHEA Grapalat"/>
        </w:rPr>
        <w:t xml:space="preserve"> квалификаци</w:t>
      </w:r>
      <w:r w:rsidR="00466F7A" w:rsidRPr="008C6669">
        <w:rPr>
          <w:rFonts w:ascii="GHEA Grapalat" w:hAnsi="GHEA Grapalat"/>
        </w:rPr>
        <w:t>и</w:t>
      </w:r>
      <w:r w:rsidR="004272E3" w:rsidRPr="008C6669">
        <w:rPr>
          <w:rFonts w:ascii="GHEA Grapalat" w:hAnsi="GHEA Grapalat"/>
        </w:rPr>
        <w:t xml:space="preserve"> </w:t>
      </w:r>
      <w:r w:rsidR="002C1D72" w:rsidRPr="008C6669">
        <w:rPr>
          <w:rFonts w:ascii="GHEA Grapalat" w:hAnsi="GHEA Grapalat"/>
        </w:rPr>
        <w:t xml:space="preserve">в размере </w:t>
      </w:r>
      <w:r w:rsidR="004272E3" w:rsidRPr="008C6669">
        <w:rPr>
          <w:rFonts w:ascii="GHEA Grapalat" w:hAnsi="GHEA Grapalat"/>
        </w:rPr>
        <w:t>15 процентов</w:t>
      </w:r>
      <w:r w:rsidR="004272E3" w:rsidRPr="008C6669">
        <w:rPr>
          <w:rFonts w:ascii="GHEA Grapalat" w:hAnsi="GHEA Grapalat"/>
          <w:vertAlign w:val="superscript"/>
        </w:rPr>
        <w:t>5,1</w:t>
      </w:r>
      <w:r w:rsidR="004272E3" w:rsidRPr="008C6669">
        <w:rPr>
          <w:rFonts w:ascii="GHEA Grapalat" w:hAnsi="GHEA Grapalat"/>
        </w:rPr>
        <w:t xml:space="preserve">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4272E3" w:rsidRPr="008C6669">
        <w:rPr>
          <w:rFonts w:ascii="GHEA Grapalat" w:hAnsi="GHEA Grapalat"/>
        </w:rPr>
        <w:t>Fitch</w:t>
      </w:r>
      <w:proofErr w:type="spellEnd"/>
      <w:r w:rsidR="004272E3" w:rsidRPr="008C6669">
        <w:rPr>
          <w:rFonts w:ascii="GHEA Grapalat" w:hAnsi="GHEA Grapalat"/>
        </w:rPr>
        <w:t xml:space="preserve">, </w:t>
      </w:r>
      <w:proofErr w:type="spellStart"/>
      <w:r w:rsidR="004272E3" w:rsidRPr="008C6669">
        <w:rPr>
          <w:rFonts w:ascii="GHEA Grapalat" w:hAnsi="GHEA Grapalat"/>
        </w:rPr>
        <w:t>Moodys</w:t>
      </w:r>
      <w:proofErr w:type="spellEnd"/>
      <w:r w:rsidR="004272E3" w:rsidRPr="008C6669">
        <w:rPr>
          <w:rFonts w:ascii="GHEA Grapalat" w:hAnsi="GHEA Grapalat"/>
        </w:rPr>
        <w:t xml:space="preserve">, </w:t>
      </w:r>
      <w:proofErr w:type="spellStart"/>
      <w:r w:rsidR="004272E3" w:rsidRPr="008C6669">
        <w:rPr>
          <w:rFonts w:ascii="GHEA Grapalat" w:hAnsi="GHEA Grapalat"/>
        </w:rPr>
        <w:t>Standard</w:t>
      </w:r>
      <w:proofErr w:type="spellEnd"/>
      <w:r w:rsidR="004272E3" w:rsidRPr="008C6669">
        <w:rPr>
          <w:rFonts w:ascii="GHEA Grapalat" w:hAnsi="GHEA Grapalat"/>
        </w:rPr>
        <w:t xml:space="preserve"> &amp; </w:t>
      </w:r>
      <w:proofErr w:type="spellStart"/>
      <w:r w:rsidR="004272E3" w:rsidRPr="008C6669">
        <w:rPr>
          <w:rFonts w:ascii="GHEA Grapalat" w:hAnsi="GHEA Grapalat"/>
        </w:rPr>
        <w:t>Poor's</w:t>
      </w:r>
      <w:proofErr w:type="spellEnd"/>
      <w:r w:rsidR="004272E3" w:rsidRPr="008C6669">
        <w:rPr>
          <w:rFonts w:ascii="GHEA Grapalat" w:hAnsi="GHEA Grapalat"/>
        </w:rPr>
        <w:t>) как минимум в размере суверенного рейтинга, присвоенного Республике Армения.</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E4BC5" w:rsidRDefault="00AE3715"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5"/>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w:t>
      </w:r>
      <w:r w:rsidRPr="007D4470">
        <w:rPr>
          <w:rFonts w:ascii="GHEA Grapalat" w:hAnsi="GHEA Grapalat"/>
        </w:rPr>
        <w:lastRenderedPageBreak/>
        <w:t>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6"/>
        <w:t>6</w:t>
      </w:r>
      <w:r w:rsidRPr="009044F1">
        <w:rPr>
          <w:rFonts w:ascii="GHEA Grapalat" w:hAnsi="GHEA Grapalat"/>
        </w:rPr>
        <w:t xml:space="preserve">. </w:t>
      </w:r>
    </w:p>
    <w:p w:rsidR="00B051BE" w:rsidRPr="002E4BC5" w:rsidRDefault="00B051BE" w:rsidP="00B46D58">
      <w:pPr>
        <w:widowControl w:val="0"/>
        <w:spacing w:after="160"/>
        <w:jc w:val="center"/>
        <w:rPr>
          <w:rFonts w:ascii="GHEA Grapalat" w:hAnsi="GHEA Grapalat"/>
          <w:b/>
        </w:rPr>
      </w:pPr>
    </w:p>
    <w:p w:rsidR="00C65202" w:rsidRPr="002E4BC5" w:rsidRDefault="00C65202" w:rsidP="00B46D58">
      <w:pPr>
        <w:widowControl w:val="0"/>
        <w:spacing w:after="160"/>
        <w:jc w:val="center"/>
        <w:rPr>
          <w:rFonts w:ascii="GHEA Grapalat" w:hAnsi="GHEA Grapalat"/>
          <w:b/>
        </w:rPr>
      </w:pPr>
    </w:p>
    <w:p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BA4929" w:rsidRDefault="00BA4929" w:rsidP="000239B5">
      <w:pPr>
        <w:pStyle w:val="23"/>
        <w:widowControl w:val="0"/>
        <w:tabs>
          <w:tab w:val="left" w:pos="1134"/>
        </w:tabs>
        <w:spacing w:after="160" w:line="240" w:lineRule="auto"/>
        <w:ind w:firstLine="567"/>
        <w:contextualSpacing/>
        <w:rPr>
          <w:rFonts w:ascii="GHEA Grapalat" w:hAnsi="GHEA Grapalat" w:cs="Sylfaen"/>
          <w:sz w:val="24"/>
          <w:szCs w:val="24"/>
        </w:rPr>
      </w:pPr>
      <w:r>
        <w:rPr>
          <w:rFonts w:ascii="GHEA Grapalat" w:hAnsi="GHEA Grapalat"/>
          <w:sz w:val="24"/>
          <w:szCs w:val="24"/>
        </w:rPr>
        <w:lastRenderedPageBreak/>
        <w:t>4.2.</w:t>
      </w:r>
      <w:r>
        <w:rPr>
          <w:rFonts w:ascii="GHEA Grapalat" w:hAnsi="GHEA Grapalat"/>
          <w:sz w:val="24"/>
          <w:szCs w:val="24"/>
        </w:rPr>
        <w:tab/>
        <w:t>Заявки на процедуру необходимо подать в комиссию по адресу "</w:t>
      </w:r>
      <w:r w:rsidR="00605C54" w:rsidRPr="00605C54">
        <w:rPr>
          <w:rFonts w:ascii="GHEA Grapalat" w:hAnsi="GHEA Grapalat"/>
          <w:b/>
          <w:i/>
          <w:spacing w:val="6"/>
          <w:sz w:val="24"/>
          <w:szCs w:val="24"/>
        </w:rPr>
        <w:t xml:space="preserve"> </w:t>
      </w:r>
      <w:r w:rsidR="00605C54" w:rsidRPr="00197CC6">
        <w:rPr>
          <w:rFonts w:ascii="GHEA Grapalat" w:hAnsi="GHEA Grapalat"/>
          <w:b/>
          <w:i/>
          <w:spacing w:val="6"/>
          <w:sz w:val="24"/>
          <w:szCs w:val="24"/>
        </w:rPr>
        <w:t xml:space="preserve">РА </w:t>
      </w:r>
      <w:proofErr w:type="spellStart"/>
      <w:r w:rsidR="00605C54" w:rsidRPr="00197CC6">
        <w:rPr>
          <w:rFonts w:ascii="GHEA Grapalat" w:hAnsi="GHEA Grapalat"/>
          <w:b/>
          <w:i/>
          <w:spacing w:val="6"/>
          <w:sz w:val="24"/>
          <w:szCs w:val="24"/>
        </w:rPr>
        <w:t>Армавирская</w:t>
      </w:r>
      <w:proofErr w:type="spellEnd"/>
      <w:r w:rsidR="00605C54" w:rsidRPr="00197CC6">
        <w:rPr>
          <w:rFonts w:ascii="GHEA Grapalat" w:hAnsi="GHEA Grapalat"/>
          <w:b/>
          <w:i/>
          <w:spacing w:val="6"/>
          <w:sz w:val="24"/>
          <w:szCs w:val="24"/>
        </w:rPr>
        <w:t xml:space="preserve"> область, село </w:t>
      </w:r>
      <w:proofErr w:type="spellStart"/>
      <w:r w:rsidR="00605C54" w:rsidRPr="00197CC6">
        <w:rPr>
          <w:rFonts w:ascii="GHEA Grapalat" w:hAnsi="GHEA Grapalat"/>
          <w:b/>
          <w:i/>
          <w:spacing w:val="6"/>
          <w:sz w:val="24"/>
          <w:szCs w:val="24"/>
        </w:rPr>
        <w:t>Гегакерт</w:t>
      </w:r>
      <w:proofErr w:type="gramStart"/>
      <w:r w:rsidR="00605C54" w:rsidRPr="00197CC6">
        <w:rPr>
          <w:rFonts w:ascii="GHEA Grapalat" w:hAnsi="GHEA Grapalat"/>
          <w:b/>
          <w:i/>
          <w:spacing w:val="6"/>
          <w:sz w:val="24"/>
          <w:szCs w:val="24"/>
        </w:rPr>
        <w:t>,у</w:t>
      </w:r>
      <w:proofErr w:type="gramEnd"/>
      <w:r w:rsidR="00605C54" w:rsidRPr="00197CC6">
        <w:rPr>
          <w:rFonts w:ascii="GHEA Grapalat" w:hAnsi="GHEA Grapalat"/>
          <w:b/>
          <w:i/>
          <w:spacing w:val="6"/>
          <w:sz w:val="24"/>
          <w:szCs w:val="24"/>
        </w:rPr>
        <w:t>л</w:t>
      </w:r>
      <w:proofErr w:type="spellEnd"/>
      <w:r w:rsidR="00605C54" w:rsidRPr="00197CC6">
        <w:rPr>
          <w:rFonts w:ascii="GHEA Grapalat" w:hAnsi="GHEA Grapalat"/>
          <w:b/>
          <w:i/>
          <w:spacing w:val="6"/>
          <w:sz w:val="24"/>
          <w:szCs w:val="24"/>
        </w:rPr>
        <w:t>. Маштоца 30</w:t>
      </w:r>
      <w:r>
        <w:rPr>
          <w:rFonts w:ascii="GHEA Grapalat" w:hAnsi="GHEA Grapalat"/>
          <w:sz w:val="24"/>
          <w:szCs w:val="24"/>
        </w:rPr>
        <w:t xml:space="preserve">" не позднее, чем </w:t>
      </w:r>
      <w:r w:rsidRPr="00255C41">
        <w:rPr>
          <w:rFonts w:ascii="GHEA Grapalat" w:hAnsi="GHEA Grapalat"/>
          <w:b/>
          <w:sz w:val="24"/>
          <w:szCs w:val="24"/>
        </w:rPr>
        <w:t>"</w:t>
      </w:r>
      <w:r w:rsidR="00605C54" w:rsidRPr="00255C41">
        <w:rPr>
          <w:rFonts w:ascii="GHEA Grapalat" w:hAnsi="GHEA Grapalat"/>
          <w:b/>
          <w:sz w:val="24"/>
          <w:szCs w:val="24"/>
        </w:rPr>
        <w:t>11:00</w:t>
      </w:r>
      <w:r w:rsidRPr="00255C41">
        <w:rPr>
          <w:rFonts w:ascii="GHEA Grapalat" w:hAnsi="GHEA Grapalat"/>
          <w:b/>
          <w:sz w:val="24"/>
          <w:szCs w:val="24"/>
        </w:rPr>
        <w:t>" часов "</w:t>
      </w:r>
      <w:r w:rsidR="00C35DBE" w:rsidRPr="00C35DBE">
        <w:rPr>
          <w:rFonts w:ascii="GHEA Grapalat" w:hAnsi="GHEA Grapalat"/>
          <w:b/>
          <w:sz w:val="24"/>
          <w:szCs w:val="24"/>
        </w:rPr>
        <w:t>40</w:t>
      </w:r>
      <w:r w:rsidRPr="00255C41">
        <w:rPr>
          <w:rFonts w:ascii="GHEA Grapalat" w:hAnsi="GHEA Grapalat"/>
          <w:b/>
          <w:sz w:val="24"/>
          <w:szCs w:val="24"/>
        </w:rPr>
        <w:t>"-го дня</w:t>
      </w:r>
      <w:r w:rsidRPr="00255C41">
        <w:rPr>
          <w:rFonts w:ascii="GHEA Grapalat" w:hAnsi="GHEA Grapalat"/>
          <w:sz w:val="24"/>
          <w:szCs w:val="24"/>
        </w:rPr>
        <w:t xml:space="preserve"> </w:t>
      </w:r>
      <w:r>
        <w:rPr>
          <w:rFonts w:ascii="GHEA Grapalat" w:hAnsi="GHEA Grapalat"/>
          <w:sz w:val="24"/>
          <w:szCs w:val="24"/>
        </w:rPr>
        <w:t xml:space="preserve">с даты опубликования в бюллетене объявления и приглашения на настоящую процедуру. </w:t>
      </w:r>
    </w:p>
    <w:p w:rsidR="00BA4929" w:rsidRPr="006259BB" w:rsidRDefault="00BA4929" w:rsidP="000239B5">
      <w:pPr>
        <w:pStyle w:val="23"/>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Pr="00A06194">
        <w:rPr>
          <w:rFonts w:ascii="GHEA Grapalat" w:hAnsi="GHEA Grapalat"/>
          <w:color w:val="FF0000"/>
        </w:rPr>
        <w:t>"</w:t>
      </w:r>
      <w:r w:rsidR="005E412F" w:rsidRPr="005E412F">
        <w:rPr>
          <w:rFonts w:ascii="GHEA Grapalat" w:hAnsi="GHEA Grapalat"/>
          <w:b/>
          <w:sz w:val="24"/>
          <w:szCs w:val="24"/>
          <w:lang w:val="af-ZA"/>
        </w:rPr>
        <w:t xml:space="preserve"> </w:t>
      </w:r>
      <w:r w:rsidR="005E412F" w:rsidRPr="005E412F">
        <w:rPr>
          <w:rFonts w:ascii="GHEA Grapalat" w:hAnsi="GHEA Grapalat"/>
          <w:b/>
          <w:sz w:val="22"/>
          <w:szCs w:val="22"/>
          <w:lang w:val="af-ZA"/>
        </w:rPr>
        <w:t>nareklevonyan041091@mail.ru</w:t>
      </w:r>
      <w:r w:rsidR="005E412F" w:rsidRPr="005E412F">
        <w:rPr>
          <w:rFonts w:ascii="GHEA Grapalat" w:hAnsi="GHEA Grapalat"/>
          <w:sz w:val="22"/>
          <w:szCs w:val="22"/>
          <w:vertAlign w:val="subscript"/>
        </w:rPr>
        <w:t xml:space="preserve"> </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0239B5" w:rsidRPr="002E4BC5" w:rsidRDefault="000239B5" w:rsidP="00B46D58">
      <w:pPr>
        <w:pStyle w:val="23"/>
        <w:widowControl w:val="0"/>
        <w:tabs>
          <w:tab w:val="left" w:pos="1134"/>
        </w:tabs>
        <w:spacing w:after="160" w:line="240" w:lineRule="auto"/>
        <w:ind w:firstLine="567"/>
        <w:rPr>
          <w:rFonts w:ascii="GHEA Grapalat" w:hAnsi="GHEA Grapalat"/>
          <w:sz w:val="24"/>
          <w:szCs w:val="24"/>
        </w:rPr>
      </w:pP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62795D"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w:t>
      </w:r>
      <w:proofErr w:type="gramStart"/>
      <w:r w:rsidR="00E326DD" w:rsidRPr="009044F1">
        <w:rPr>
          <w:rFonts w:ascii="GHEA Grapalat" w:hAnsi="GHEA Grapalat"/>
        </w:rPr>
        <w:t>и</w:t>
      </w:r>
      <w:r w:rsidR="0067389F" w:rsidRPr="000811C1">
        <w:rPr>
          <w:rFonts w:ascii="GHEA Grapalat" w:hAnsi="GHEA Grapalat"/>
        </w:rPr>
        <w:t>-</w:t>
      </w:r>
      <w:proofErr w:type="gramEnd"/>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67389F" w:rsidRPr="000811C1">
        <w:rPr>
          <w:rFonts w:ascii="GHEA Grapalat" w:hAnsi="GHEA Grapalat"/>
        </w:rPr>
        <w:t xml:space="preserve">. </w:t>
      </w:r>
      <w:r w:rsidR="006650C4">
        <w:rPr>
          <w:rStyle w:val="af6"/>
          <w:rFonts w:ascii="GHEA Grapalat" w:hAnsi="GHEA Grapalat"/>
        </w:rPr>
        <w:footnoteReference w:customMarkFollows="1" w:id="7"/>
        <w:t>7</w:t>
      </w:r>
    </w:p>
    <w:p w:rsidR="005F2C25" w:rsidRPr="00F04430" w:rsidRDefault="0062795D" w:rsidP="005F2C25">
      <w:pPr>
        <w:pStyle w:val="norm"/>
        <w:widowControl w:val="0"/>
        <w:tabs>
          <w:tab w:val="left" w:pos="1134"/>
        </w:tabs>
        <w:spacing w:after="160" w:line="360"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rsidR="004678B4" w:rsidRPr="00F04430" w:rsidRDefault="008404E2" w:rsidP="008404E2">
      <w:pPr>
        <w:ind w:firstLine="567"/>
        <w:jc w:val="both"/>
        <w:rPr>
          <w:rFonts w:ascii="GHEA Grapalat" w:hAnsi="GHEA Grapalat"/>
        </w:rPr>
      </w:pPr>
      <w:r w:rsidRPr="00F04430">
        <w:rPr>
          <w:rFonts w:ascii="GHEA Grapalat" w:hAnsi="GHEA Grapalat"/>
        </w:rPr>
        <w:lastRenderedPageBreak/>
        <w:t>- у</w:t>
      </w:r>
      <w:r w:rsidR="007A40C1" w:rsidRPr="00F04430">
        <w:rPr>
          <w:rFonts w:ascii="GHEA Grapalat" w:hAnsi="GHEA Grapalat"/>
        </w:rPr>
        <w:t>твержденн</w:t>
      </w:r>
      <w:r w:rsidR="00424E1F" w:rsidRPr="00F04430">
        <w:rPr>
          <w:rFonts w:ascii="GHEA Grapalat" w:hAnsi="GHEA Grapalat"/>
        </w:rPr>
        <w:t>ую</w:t>
      </w:r>
      <w:r w:rsidR="007A40C1" w:rsidRPr="00F04430">
        <w:rPr>
          <w:rFonts w:ascii="GHEA Grapalat" w:hAnsi="GHEA Grapalat"/>
        </w:rPr>
        <w:t xml:space="preserve"> им</w:t>
      </w:r>
      <w:r w:rsidR="00424E1F" w:rsidRPr="00F04430">
        <w:rPr>
          <w:rFonts w:ascii="GHEA Grapalat" w:hAnsi="GHEA Grapalat"/>
        </w:rPr>
        <w:t xml:space="preserve">, заполненную </w:t>
      </w:r>
      <w:r w:rsidR="00EF25F5" w:rsidRPr="00F04430">
        <w:rPr>
          <w:rFonts w:ascii="GHEA Grapalat" w:hAnsi="GHEA Grapalat"/>
        </w:rPr>
        <w:t>объемн</w:t>
      </w:r>
      <w:r w:rsidR="00FD1288" w:rsidRPr="00F04430">
        <w:rPr>
          <w:rFonts w:ascii="GHEA Grapalat" w:hAnsi="GHEA Grapalat"/>
        </w:rPr>
        <w:t>ую</w:t>
      </w:r>
      <w:r w:rsidR="00EF25F5" w:rsidRPr="00F04430">
        <w:rPr>
          <w:rFonts w:ascii="GHEA Grapalat" w:hAnsi="GHEA Grapalat"/>
        </w:rPr>
        <w:t xml:space="preserve"> ведомость-</w:t>
      </w:r>
      <w:r w:rsidR="00F26B08" w:rsidRPr="00F04430">
        <w:rPr>
          <w:rFonts w:ascii="GHEA Grapalat" w:hAnsi="GHEA Grapalat"/>
        </w:rPr>
        <w:t>смет</w:t>
      </w:r>
      <w:r w:rsidR="00424E1F" w:rsidRPr="00F04430">
        <w:rPr>
          <w:rFonts w:ascii="GHEA Grapalat" w:hAnsi="GHEA Grapalat"/>
        </w:rPr>
        <w:t>у</w:t>
      </w:r>
      <w:r w:rsidR="00F26B08" w:rsidRPr="00F04430">
        <w:rPr>
          <w:rFonts w:ascii="GHEA Grapalat" w:hAnsi="GHEA Grapalat"/>
        </w:rPr>
        <w:t xml:space="preserve">, </w:t>
      </w:r>
      <w:r w:rsidR="00F57E8E" w:rsidRPr="00F04430">
        <w:rPr>
          <w:rFonts w:ascii="GHEA Grapalat" w:hAnsi="GHEA Grapalat"/>
        </w:rPr>
        <w:t>с учетом</w:t>
      </w:r>
      <w:r w:rsidR="00311C27" w:rsidRPr="00F04430">
        <w:rPr>
          <w:rFonts w:ascii="GHEA Grapalat" w:hAnsi="GHEA Grapalat"/>
        </w:rPr>
        <w:t xml:space="preserve"> </w:t>
      </w:r>
      <w:r w:rsidR="00424E1F" w:rsidRPr="00F04430">
        <w:rPr>
          <w:rFonts w:ascii="GHEA Grapalat" w:hAnsi="GHEA Grapalat"/>
        </w:rPr>
        <w:t xml:space="preserve">приложенной к данному приглашению объемной </w:t>
      </w:r>
      <w:r w:rsidR="00BA6FB2" w:rsidRPr="00F04430">
        <w:rPr>
          <w:rFonts w:ascii="GHEA Grapalat" w:hAnsi="GHEA Grapalat"/>
        </w:rPr>
        <w:t>спецификации</w:t>
      </w:r>
      <w:r w:rsidR="00424E1F" w:rsidRPr="00F04430">
        <w:rPr>
          <w:rFonts w:ascii="GHEA Grapalat" w:hAnsi="GHEA Grapalat"/>
        </w:rPr>
        <w:t xml:space="preserve"> по разделам работ, с указанием </w:t>
      </w:r>
      <w:r w:rsidR="004678B4" w:rsidRPr="00F04430">
        <w:rPr>
          <w:rFonts w:ascii="GHEA Grapalat" w:hAnsi="GHEA Grapalat"/>
        </w:rPr>
        <w:t>определенных максимальных весов - объемных значений. При этом</w:t>
      </w:r>
      <w:proofErr w:type="gramStart"/>
      <w:r w:rsidR="004678B4" w:rsidRPr="00F04430">
        <w:rPr>
          <w:rFonts w:ascii="GHEA Grapalat" w:hAnsi="GHEA Grapalat"/>
        </w:rPr>
        <w:t>,</w:t>
      </w:r>
      <w:proofErr w:type="gramEnd"/>
      <w:r w:rsidR="004678B4" w:rsidRPr="00F04430">
        <w:rPr>
          <w:rFonts w:ascii="GHEA Grapalat" w:hAnsi="GHEA Grapalat"/>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F04430">
        <w:rPr>
          <w:rFonts w:ascii="GHEA Grapalat" w:hAnsi="GHEA Grapalat"/>
        </w:rPr>
        <w:t>спецификации</w:t>
      </w:r>
      <w:r w:rsidR="004678B4" w:rsidRPr="00F04430">
        <w:rPr>
          <w:rFonts w:ascii="GHEA Grapalat" w:hAnsi="GHEA Grapalat"/>
        </w:rPr>
        <w:t>, приложенной к настоящей конкурсной документации. Разделы работ не могут быть искусственно объединены или разъедены.</w:t>
      </w:r>
    </w:p>
    <w:p w:rsidR="00BA6FB2" w:rsidRPr="00F04430" w:rsidRDefault="00BA6FB2" w:rsidP="008404E2">
      <w:pPr>
        <w:ind w:firstLine="567"/>
        <w:jc w:val="both"/>
        <w:rPr>
          <w:rFonts w:ascii="GHEA Grapalat" w:hAnsi="GHEA Grapalat"/>
        </w:rPr>
      </w:pPr>
    </w:p>
    <w:p w:rsidR="0088370A" w:rsidRDefault="007014DE" w:rsidP="008404E2">
      <w:pPr>
        <w:pStyle w:val="norm"/>
        <w:widowControl w:val="0"/>
        <w:tabs>
          <w:tab w:val="left" w:pos="1134"/>
        </w:tabs>
        <w:spacing w:after="160" w:line="240" w:lineRule="auto"/>
        <w:ind w:firstLine="567"/>
        <w:rPr>
          <w:rFonts w:ascii="GHEA Grapalat" w:hAnsi="GHEA Grapalat"/>
          <w:sz w:val="24"/>
          <w:szCs w:val="24"/>
        </w:rPr>
      </w:pPr>
      <w:r w:rsidRPr="00F04430">
        <w:rPr>
          <w:rFonts w:ascii="GHEA Grapalat" w:hAnsi="GHEA Grapalat"/>
          <w:sz w:val="24"/>
          <w:szCs w:val="24"/>
        </w:rPr>
        <w:t xml:space="preserve">- </w:t>
      </w:r>
      <w:r w:rsidR="00AA0E41" w:rsidRPr="00F04430">
        <w:rPr>
          <w:rFonts w:ascii="GHEA Grapalat" w:hAnsi="GHEA Grapalat"/>
          <w:sz w:val="24"/>
          <w:szCs w:val="24"/>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Pr>
          <w:rFonts w:ascii="GHEA Grapalat" w:hAnsi="GHEA Grapalat"/>
          <w:sz w:val="24"/>
          <w:szCs w:val="24"/>
        </w:rPr>
        <w:t>;</w:t>
      </w:r>
      <w:r w:rsidR="009D2ED7">
        <w:rPr>
          <w:rStyle w:val="af6"/>
          <w:rFonts w:ascii="GHEA Grapalat" w:hAnsi="GHEA Grapalat"/>
          <w:sz w:val="24"/>
          <w:szCs w:val="24"/>
        </w:rPr>
        <w:footnoteReference w:customMarkFollows="1" w:id="8"/>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49655D" w:rsidRDefault="0049655D">
      <w:pPr>
        <w:rPr>
          <w:rFonts w:ascii="GHEA Grapalat" w:hAnsi="GHEA Grapalat"/>
          <w:b/>
        </w:rPr>
      </w:pPr>
    </w:p>
    <w:p w:rsidR="00787A1B" w:rsidRDefault="00787A1B">
      <w:pPr>
        <w:rPr>
          <w:rFonts w:ascii="GHEA Grapalat" w:hAnsi="GHEA Grapalat"/>
          <w:b/>
        </w:rPr>
      </w:pPr>
    </w:p>
    <w:p w:rsidR="00A45946" w:rsidRPr="002E4BC5" w:rsidRDefault="00333B85" w:rsidP="00B46D58">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rsidR="00787A1B" w:rsidRPr="002E4BC5" w:rsidRDefault="00787A1B" w:rsidP="00B46D58">
      <w:pPr>
        <w:widowControl w:val="0"/>
        <w:spacing w:after="160"/>
        <w:jc w:val="center"/>
        <w:rPr>
          <w:rFonts w:ascii="GHEA Grapalat" w:hAnsi="GHEA Grapalat" w:cs="Arial"/>
          <w:b/>
        </w:rPr>
      </w:pP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w:t>
      </w:r>
      <w:r w:rsidRPr="009044F1">
        <w:rPr>
          <w:rFonts w:ascii="GHEA Grapalat" w:hAnsi="GHEA Grapalat"/>
          <w:sz w:val="24"/>
          <w:szCs w:val="24"/>
        </w:rPr>
        <w:lastRenderedPageBreak/>
        <w:t>также размер прибыли участника не может быть ограничен приглашением.</w:t>
      </w:r>
    </w:p>
    <w:p w:rsidR="00873D42" w:rsidRPr="00230D36" w:rsidRDefault="00873D42" w:rsidP="00873D42">
      <w:pPr>
        <w:jc w:val="center"/>
        <w:rPr>
          <w:rFonts w:ascii="GHEA Grapalat" w:hAnsi="GHEA Grapalat"/>
          <w:b/>
        </w:rPr>
      </w:pPr>
    </w:p>
    <w:p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873D42" w:rsidRPr="00230D36" w:rsidRDefault="00873D42" w:rsidP="00873D42">
      <w:pPr>
        <w:jc w:val="center"/>
        <w:rPr>
          <w:rFonts w:ascii="GHEA Grapalat" w:hAnsi="GHEA Grapalat"/>
          <w:b/>
        </w:rPr>
      </w:pP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C3F9B" w:rsidRPr="004C3F9B" w:rsidRDefault="004C3F9B" w:rsidP="00B46D58">
      <w:pPr>
        <w:widowControl w:val="0"/>
        <w:spacing w:after="160"/>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E21F2" w:rsidRPr="00B51F5D" w:rsidRDefault="00FD2748" w:rsidP="00E45430">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 xml:space="preserve">на </w:t>
      </w:r>
      <w:r w:rsidR="000E21F2" w:rsidRPr="00D33124">
        <w:rPr>
          <w:rFonts w:ascii="GHEA Grapalat" w:hAnsi="GHEA Grapalat"/>
          <w:b/>
          <w:sz w:val="24"/>
          <w:szCs w:val="24"/>
        </w:rPr>
        <w:t>"</w:t>
      </w:r>
      <w:r w:rsidR="00F84A6C" w:rsidRPr="00F84A6C">
        <w:rPr>
          <w:rFonts w:ascii="GHEA Grapalat" w:hAnsi="GHEA Grapalat"/>
          <w:b/>
          <w:sz w:val="24"/>
          <w:szCs w:val="24"/>
        </w:rPr>
        <w:t>40</w:t>
      </w:r>
      <w:r w:rsidR="000E21F2" w:rsidRPr="00D33124">
        <w:rPr>
          <w:rFonts w:ascii="GHEA Grapalat" w:hAnsi="GHEA Grapalat"/>
          <w:b/>
          <w:sz w:val="24"/>
          <w:szCs w:val="24"/>
        </w:rPr>
        <w:t>"-ый день в "</w:t>
      </w:r>
      <w:r w:rsidR="00DE75F6" w:rsidRPr="00D33124">
        <w:rPr>
          <w:rFonts w:ascii="GHEA Grapalat" w:hAnsi="GHEA Grapalat"/>
          <w:b/>
          <w:sz w:val="24"/>
          <w:szCs w:val="24"/>
        </w:rPr>
        <w:t>11:00</w:t>
      </w:r>
      <w:r w:rsidR="000E21F2">
        <w:rPr>
          <w:rFonts w:ascii="GHEA Grapalat" w:hAnsi="GHEA Grapalat"/>
          <w:sz w:val="24"/>
          <w:szCs w:val="24"/>
        </w:rPr>
        <w:t xml:space="preserve">" со дня опубликования </w:t>
      </w:r>
      <w:r w:rsidR="000E21F2" w:rsidRPr="00C765E3">
        <w:rPr>
          <w:rFonts w:ascii="GHEA Grapalat" w:hAnsi="GHEA Grapalat"/>
          <w:sz w:val="24"/>
          <w:szCs w:val="24"/>
        </w:rPr>
        <w:t>в бюллетене</w:t>
      </w:r>
      <w:r w:rsidR="000E21F2">
        <w:rPr>
          <w:rFonts w:ascii="GHEA Grapalat" w:hAnsi="GHEA Grapalat"/>
          <w:sz w:val="24"/>
          <w:szCs w:val="24"/>
        </w:rPr>
        <w:t xml:space="preserve"> </w:t>
      </w:r>
      <w:r w:rsidR="000E21F2" w:rsidRPr="009F3DC7">
        <w:rPr>
          <w:rFonts w:ascii="GHEA Grapalat" w:hAnsi="GHEA Grapalat"/>
          <w:sz w:val="24"/>
          <w:szCs w:val="24"/>
        </w:rPr>
        <w:t>объявления и приг</w:t>
      </w:r>
      <w:r w:rsidR="000E21F2">
        <w:rPr>
          <w:rFonts w:ascii="GHEA Grapalat" w:hAnsi="GHEA Grapalat"/>
          <w:sz w:val="24"/>
          <w:szCs w:val="24"/>
        </w:rPr>
        <w:t>лашения на настоящую процедуру.</w:t>
      </w:r>
    </w:p>
    <w:p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rsidR="000E21F2" w:rsidRDefault="000E21F2" w:rsidP="00E45430">
      <w:pPr>
        <w:widowControl w:val="0"/>
        <w:spacing w:after="160"/>
        <w:ind w:firstLine="284"/>
        <w:jc w:val="both"/>
        <w:rPr>
          <w:rFonts w:ascii="GHEA Grapalat" w:hAnsi="GHEA Grapalat"/>
        </w:rPr>
      </w:pPr>
      <w:r>
        <w:rPr>
          <w:rFonts w:ascii="GHEA Grapalat" w:hAnsi="GHEA Grapalat"/>
        </w:rPr>
        <w:t xml:space="preserve"> </w:t>
      </w:r>
      <w:proofErr w:type="gramStart"/>
      <w:r>
        <w:rPr>
          <w:rFonts w:ascii="GHEA Grapalat" w:hAnsi="GHEA Grapalat"/>
        </w:rPr>
        <w:t>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623041" w:rsidRPr="00623041">
        <w:rPr>
          <w:rFonts w:ascii="GHEA Grapalat" w:hAnsi="GHEA Grapalat"/>
        </w:rPr>
        <w:t xml:space="preserve"> </w:t>
      </w:r>
      <w:r w:rsidR="00623041">
        <w:rPr>
          <w:rFonts w:ascii="GHEA Grapalat" w:hAnsi="GHEA Grapalat"/>
        </w:rPr>
        <w:t xml:space="preserve">закупки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0E21F2" w:rsidRDefault="000E21F2" w:rsidP="00E45430">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45430" w:rsidRDefault="00FD2748" w:rsidP="000E21F2">
      <w:pPr>
        <w:pStyle w:val="23"/>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lastRenderedPageBreak/>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 xml:space="preserve">и/или </w:t>
      </w:r>
      <w:r w:rsidRPr="009044F1">
        <w:rPr>
          <w:rFonts w:ascii="GHEA Grapalat" w:hAnsi="GHEA Grapalat"/>
        </w:rPr>
        <w:t xml:space="preserve"> </w:t>
      </w:r>
      <w:r w:rsidR="00110433">
        <w:rPr>
          <w:rFonts w:ascii="GHEA Grapalat" w:hAnsi="GHEA Grapalat"/>
        </w:rPr>
        <w:t>обеспечение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7178BE" w:rsidRPr="007178BE">
        <w:rPr>
          <w:rFonts w:ascii="GHEA Grapalat" w:hAnsi="GHEA Grapalat"/>
          <w:i w:val="0"/>
          <w:sz w:val="24"/>
          <w:szCs w:val="24"/>
        </w:rPr>
        <w:t xml:space="preserve"> ЦБ РА</w:t>
      </w:r>
      <w:r w:rsidR="00A01157">
        <w:rPr>
          <w:rFonts w:ascii="GHEA Grapalat" w:hAnsi="GHEA Grapalat"/>
          <w:i w:val="0"/>
          <w:sz w:val="24"/>
          <w:szCs w:val="24"/>
        </w:rPr>
        <w:t>.</w:t>
      </w:r>
    </w:p>
    <w:p w:rsidR="00096865" w:rsidRPr="009044F1"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7939CF">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a3"/>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E30B8">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закупк</w:t>
      </w:r>
      <w:r w:rsidR="001F3BF5">
        <w:rPr>
          <w:rFonts w:ascii="GHEA Grapalat" w:hAnsi="GHEA Grapalat"/>
          <w:sz w:val="24"/>
          <w:szCs w:val="24"/>
        </w:rPr>
        <w:t>и</w:t>
      </w:r>
      <w:r w:rsidRPr="009044F1">
        <w:rPr>
          <w:rFonts w:ascii="GHEA Grapalat" w:hAnsi="GHEA Grapalat"/>
          <w:sz w:val="24"/>
          <w:szCs w:val="24"/>
        </w:rPr>
        <w:t xml:space="preserve"> приобретаемых </w:t>
      </w:r>
      <w:r w:rsidRPr="009044F1">
        <w:rPr>
          <w:rFonts w:ascii="GHEA Grapalat" w:hAnsi="GHEA Grapalat"/>
          <w:sz w:val="24"/>
          <w:szCs w:val="24"/>
        </w:rPr>
        <w:lastRenderedPageBreak/>
        <w:t>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w:t>
      </w:r>
      <w:r w:rsidR="009D54D5">
        <w:rPr>
          <w:rFonts w:ascii="GHEA Grapalat" w:hAnsi="GHEA Grapalat"/>
          <w:sz w:val="24"/>
          <w:szCs w:val="24"/>
        </w:rPr>
        <w:t>об условиях, 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xml:space="preserve"> </w:t>
      </w:r>
      <w:r w:rsidR="00927888">
        <w:rPr>
          <w:rFonts w:ascii="GHEA Grapalat" w:hAnsi="GHEA Grapalat"/>
          <w:sz w:val="24"/>
          <w:szCs w:val="24"/>
        </w:rPr>
        <w:t>за</w:t>
      </w:r>
      <w:r w:rsidR="00927888" w:rsidRPr="00927888">
        <w:rPr>
          <w:rFonts w:ascii="GHEA Grapalat" w:hAnsi="GHEA Grapalat"/>
          <w:sz w:val="24"/>
          <w:szCs w:val="24"/>
        </w:rPr>
        <w:t>купк</w:t>
      </w:r>
      <w:r w:rsidR="00554C36">
        <w:rPr>
          <w:rFonts w:ascii="GHEA Grapalat" w:hAnsi="GHEA Grapalat"/>
          <w:sz w:val="24"/>
          <w:szCs w:val="24"/>
        </w:rPr>
        <w:t>и</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p>
    <w:p w:rsidR="008C5943" w:rsidRDefault="009B6D58" w:rsidP="008C5943">
      <w:pPr>
        <w:pStyle w:val="norm"/>
        <w:widowControl w:val="0"/>
        <w:tabs>
          <w:tab w:val="left" w:pos="1134"/>
        </w:tabs>
        <w:spacing w:after="160" w:line="240" w:lineRule="auto"/>
        <w:ind w:firstLine="567"/>
        <w:rPr>
          <w:ins w:id="1" w:author="Inesa Kocharyan" w:date="2022-05-27T10:52:00Z"/>
          <w:rFonts w:ascii="GHEA Grapalat" w:hAnsi="GHEA Grapalat"/>
          <w:sz w:val="24"/>
          <w:szCs w:val="24"/>
        </w:rPr>
      </w:pPr>
      <w:proofErr w:type="gramStart"/>
      <w:r w:rsidRPr="004E675F">
        <w:rPr>
          <w:rFonts w:ascii="GHEA Grapalat" w:hAnsi="GHEA Grapalat"/>
          <w:sz w:val="24"/>
          <w:szCs w:val="24"/>
        </w:rPr>
        <w:t>е.</w:t>
      </w:r>
      <w:r w:rsidR="00C37724" w:rsidRPr="004E675F">
        <w:rPr>
          <w:rFonts w:ascii="GHEA Grapalat" w:hAnsi="GHEA Grapalat"/>
          <w:sz w:val="24"/>
          <w:szCs w:val="24"/>
        </w:rPr>
        <w:tab/>
      </w:r>
      <w:r w:rsidR="008C5943" w:rsidRPr="00AA14B6">
        <w:rPr>
          <w:rFonts w:ascii="GHEA Grapalat" w:hAnsi="GHEA Grapalat"/>
          <w:sz w:val="24"/>
          <w:szCs w:val="24"/>
        </w:rPr>
        <w:t>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закупк</w:t>
      </w:r>
      <w:r w:rsidR="008C5943">
        <w:rPr>
          <w:rFonts w:ascii="GHEA Grapalat" w:hAnsi="GHEA Grapalat"/>
          <w:sz w:val="24"/>
          <w:szCs w:val="24"/>
        </w:rPr>
        <w:t>и</w:t>
      </w:r>
      <w:r w:rsidR="008C5943" w:rsidRPr="00AA14B6">
        <w:rPr>
          <w:rFonts w:ascii="GHEA Grapalat" w:hAnsi="GHEA Grapalat"/>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w:t>
      </w:r>
      <w:r w:rsidR="008C5943" w:rsidRPr="004F2C09">
        <w:rPr>
          <w:rFonts w:ascii="GHEA Grapalat" w:hAnsi="GHEA Grapalat"/>
          <w:sz w:val="24"/>
          <w:szCs w:val="24"/>
        </w:rPr>
        <w:t>заключаемым с последним договором,</w:t>
      </w:r>
      <w:r w:rsidR="008C5943" w:rsidRPr="00AA14B6">
        <w:rPr>
          <w:rFonts w:ascii="GHEA Grapalat" w:hAnsi="GHEA Grapalat"/>
          <w:sz w:val="24"/>
          <w:szCs w:val="24"/>
        </w:rPr>
        <w:t xml:space="preserve"> вступают в силу в случае </w:t>
      </w:r>
      <w:proofErr w:type="spellStart"/>
      <w:r w:rsidR="008C5943" w:rsidRPr="00AA14B6">
        <w:rPr>
          <w:rFonts w:ascii="GHEA Grapalat" w:hAnsi="GHEA Grapalat"/>
          <w:sz w:val="24"/>
          <w:szCs w:val="24"/>
        </w:rPr>
        <w:t>предусмотрения</w:t>
      </w:r>
      <w:proofErr w:type="spellEnd"/>
      <w:r w:rsidR="008C5943" w:rsidRPr="00AA14B6">
        <w:rPr>
          <w:rFonts w:ascii="GHEA Grapalat" w:hAnsi="GHEA Grapalat"/>
          <w:sz w:val="24"/>
          <w:szCs w:val="24"/>
        </w:rPr>
        <w:t xml:space="preserve"> дополнительных финансовых средств в размере цены, превышающей цену закупк</w:t>
      </w:r>
      <w:r w:rsidR="008C5943">
        <w:rPr>
          <w:rFonts w:ascii="GHEA Grapalat" w:hAnsi="GHEA Grapalat"/>
          <w:sz w:val="24"/>
          <w:szCs w:val="24"/>
        </w:rPr>
        <w:t>и</w:t>
      </w:r>
      <w:proofErr w:type="gramEnd"/>
      <w:r w:rsidR="008C5943" w:rsidRPr="00AA14B6">
        <w:rPr>
          <w:rFonts w:ascii="GHEA Grapalat" w:hAnsi="GHEA Grapalat"/>
          <w:sz w:val="24"/>
          <w:szCs w:val="24"/>
        </w:rPr>
        <w:t xml:space="preserve"> и заключения </w:t>
      </w:r>
      <w:r w:rsidR="008C5943" w:rsidRPr="004F2C09">
        <w:rPr>
          <w:rFonts w:ascii="GHEA Grapalat" w:hAnsi="GHEA Grapalat"/>
          <w:sz w:val="24"/>
          <w:szCs w:val="24"/>
        </w:rPr>
        <w:t xml:space="preserve">на этой основе </w:t>
      </w:r>
      <w:r w:rsidR="008C5943" w:rsidRPr="00AA14B6">
        <w:rPr>
          <w:rFonts w:ascii="GHEA Grapalat" w:hAnsi="GHEA Grapalat"/>
          <w:sz w:val="24"/>
          <w:szCs w:val="24"/>
        </w:rPr>
        <w:t xml:space="preserve">соглашения между сторонами. При этом соглашение заключается в течение пятнадцати рабочих дней после </w:t>
      </w:r>
      <w:proofErr w:type="spellStart"/>
      <w:r w:rsidR="008C5943" w:rsidRPr="00AA14B6">
        <w:rPr>
          <w:rFonts w:ascii="GHEA Grapalat" w:hAnsi="GHEA Grapalat"/>
          <w:sz w:val="24"/>
          <w:szCs w:val="24"/>
        </w:rPr>
        <w:t>предусмотрения</w:t>
      </w:r>
      <w:proofErr w:type="spellEnd"/>
      <w:r w:rsidR="008C5943" w:rsidRPr="00AA14B6">
        <w:rPr>
          <w:rFonts w:ascii="GHEA Grapalat" w:hAnsi="GHEA Grapalat"/>
          <w:sz w:val="24"/>
          <w:szCs w:val="24"/>
        </w:rPr>
        <w:t xml:space="preserve"> дополнительных финансовых сре</w:t>
      </w:r>
      <w:proofErr w:type="gramStart"/>
      <w:r w:rsidR="008C5943" w:rsidRPr="00AA14B6">
        <w:rPr>
          <w:rFonts w:ascii="GHEA Grapalat" w:hAnsi="GHEA Grapalat"/>
          <w:sz w:val="24"/>
          <w:szCs w:val="24"/>
        </w:rPr>
        <w:t>дств с пр</w:t>
      </w:r>
      <w:proofErr w:type="gramEnd"/>
      <w:r w:rsidR="008C5943" w:rsidRPr="00AA14B6">
        <w:rPr>
          <w:rFonts w:ascii="GHEA Grapalat" w:hAnsi="GHEA Grapalat"/>
          <w:sz w:val="24"/>
          <w:szCs w:val="24"/>
        </w:rPr>
        <w:t xml:space="preserve">одлением сроков </w:t>
      </w:r>
      <w:r w:rsidR="008C5943">
        <w:rPr>
          <w:rFonts w:ascii="GHEA Grapalat" w:hAnsi="GHEA Grapalat"/>
          <w:sz w:val="24"/>
          <w:szCs w:val="24"/>
        </w:rPr>
        <w:t>выполнения работ</w:t>
      </w:r>
      <w:r w:rsidR="008C5943" w:rsidRPr="00AA14B6">
        <w:rPr>
          <w:rFonts w:ascii="GHEA Grapalat" w:hAnsi="GHEA Grapalat"/>
          <w:sz w:val="24"/>
          <w:szCs w:val="24"/>
        </w:rPr>
        <w:t xml:space="preserve">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8C5943" w:rsidRDefault="008C5943" w:rsidP="008C5943">
      <w:pPr>
        <w:pStyle w:val="norm"/>
        <w:widowControl w:val="0"/>
        <w:tabs>
          <w:tab w:val="left" w:pos="1134"/>
        </w:tabs>
        <w:spacing w:after="160" w:line="240" w:lineRule="auto"/>
        <w:ind w:firstLine="567"/>
        <w:rPr>
          <w:rFonts w:ascii="GHEA Grapalat" w:hAnsi="GHEA Grapalat"/>
          <w:sz w:val="24"/>
          <w:szCs w:val="24"/>
        </w:rPr>
      </w:pPr>
      <w:r w:rsidRPr="007E7A22">
        <w:rPr>
          <w:rFonts w:ascii="GHEA Grapalat" w:hAnsi="GHEA Grapalat"/>
          <w:sz w:val="24"/>
          <w:szCs w:val="24"/>
        </w:rPr>
        <w:t>Требования настоящего абзаца не применяются в случае, когда заявка подана одн</w:t>
      </w:r>
      <w:r>
        <w:rPr>
          <w:rFonts w:ascii="GHEA Grapalat" w:hAnsi="GHEA Grapalat"/>
          <w:sz w:val="24"/>
          <w:szCs w:val="24"/>
        </w:rPr>
        <w:t xml:space="preserve">им </w:t>
      </w:r>
      <w:r w:rsidRPr="007E7A22">
        <w:rPr>
          <w:rFonts w:ascii="GHEA Grapalat" w:hAnsi="GHEA Grapalat"/>
          <w:sz w:val="24"/>
          <w:szCs w:val="24"/>
        </w:rPr>
        <w:t>участник</w:t>
      </w:r>
      <w:r>
        <w:rPr>
          <w:rFonts w:ascii="GHEA Grapalat" w:hAnsi="GHEA Grapalat"/>
          <w:sz w:val="24"/>
          <w:szCs w:val="24"/>
        </w:rPr>
        <w:t>ом</w:t>
      </w:r>
      <w:r w:rsidRPr="007E7A22">
        <w:rPr>
          <w:rFonts w:ascii="GHEA Grapalat" w:hAnsi="GHEA Grapalat"/>
          <w:sz w:val="24"/>
          <w:szCs w:val="24"/>
        </w:rPr>
        <w:t xml:space="preserve"> или </w:t>
      </w:r>
      <w:r>
        <w:rPr>
          <w:rFonts w:ascii="GHEA Grapalat" w:hAnsi="GHEA Grapalat"/>
          <w:sz w:val="24"/>
          <w:szCs w:val="24"/>
        </w:rPr>
        <w:t xml:space="preserve">по </w:t>
      </w:r>
      <w:r w:rsidRPr="007E7A22">
        <w:rPr>
          <w:rFonts w:ascii="GHEA Grapalat" w:hAnsi="GHEA Grapalat"/>
          <w:sz w:val="24"/>
          <w:szCs w:val="24"/>
        </w:rPr>
        <w:t>требованиям приглашения удовлетворительно оценена заявка только одного участника</w:t>
      </w:r>
      <w:r>
        <w:rPr>
          <w:rFonts w:ascii="GHEA Grapalat" w:hAnsi="GHEA Grapalat"/>
          <w:sz w:val="24"/>
          <w:szCs w:val="24"/>
        </w:rPr>
        <w:t>.</w:t>
      </w:r>
    </w:p>
    <w:p w:rsidR="00C372FD" w:rsidRDefault="003572EA" w:rsidP="00AB297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w:t>
      </w:r>
    </w:p>
    <w:p w:rsidR="00B514E8" w:rsidRPr="00522932" w:rsidRDefault="00FD2748" w:rsidP="00AB2976">
      <w:pPr>
        <w:pStyle w:val="norm"/>
        <w:widowControl w:val="0"/>
        <w:tabs>
          <w:tab w:val="left" w:pos="1134"/>
        </w:tabs>
        <w:spacing w:after="160"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proofErr w:type="gramStart"/>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roofErr w:type="gramEnd"/>
    </w:p>
    <w:p w:rsidR="00AD2081" w:rsidRPr="00D67FDE" w:rsidRDefault="00A150A9" w:rsidP="00B46D58">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D67FDE">
        <w:rPr>
          <w:rFonts w:ascii="GHEA Grapalat" w:hAnsi="GHEA Grapalat"/>
          <w:sz w:val="24"/>
          <w:szCs w:val="24"/>
        </w:rPr>
        <w:t xml:space="preserve">Если в результате оценки, проведенной в ходе заседания по вскрытию </w:t>
      </w:r>
      <w:r w:rsidR="00F00565" w:rsidRPr="00D67FDE">
        <w:rPr>
          <w:rFonts w:ascii="GHEA Grapalat" w:hAnsi="GHEA Grapalat"/>
          <w:sz w:val="24"/>
          <w:szCs w:val="24"/>
        </w:rPr>
        <w:t xml:space="preserve">и оценке </w:t>
      </w:r>
      <w:r w:rsidRPr="00D67FDE">
        <w:rPr>
          <w:rFonts w:ascii="GHEA Grapalat" w:hAnsi="GHEA Grapalat"/>
          <w:sz w:val="24"/>
          <w:szCs w:val="24"/>
        </w:rPr>
        <w:t>заявок, в заявке участника фиксируются несоответствия требованиям приглашения,</w:t>
      </w:r>
      <w:r w:rsidR="0011340E" w:rsidRPr="00D67FDE">
        <w:rPr>
          <w:rFonts w:ascii="GHEA Grapalat" w:hAnsi="GHEA Grapalat"/>
          <w:sz w:val="24"/>
          <w:szCs w:val="24"/>
        </w:rPr>
        <w:t xml:space="preserve"> </w:t>
      </w:r>
      <w:r w:rsidR="00595177" w:rsidRPr="00D67FDE">
        <w:rPr>
          <w:rFonts w:ascii="GHEA Grapalat" w:hAnsi="GHEA Grapalat"/>
          <w:sz w:val="24"/>
          <w:szCs w:val="24"/>
        </w:rPr>
        <w:t>то</w:t>
      </w:r>
      <w:r w:rsidRPr="00D67FDE">
        <w:rPr>
          <w:rFonts w:ascii="GHEA Grapalat" w:hAnsi="GHEA Grapalat"/>
          <w:sz w:val="24"/>
          <w:szCs w:val="24"/>
        </w:rPr>
        <w:t xml:space="preserve"> секретарь комиссии в тот же день</w:t>
      </w:r>
      <w:r w:rsidR="007A34A6" w:rsidRPr="00D67FDE">
        <w:rPr>
          <w:rFonts w:ascii="GHEA Grapalat" w:hAnsi="GHEA Grapalat"/>
          <w:sz w:val="24"/>
          <w:szCs w:val="24"/>
        </w:rPr>
        <w:t xml:space="preserve"> </w:t>
      </w:r>
      <w:r w:rsidR="00595177" w:rsidRPr="00FB3103">
        <w:rPr>
          <w:rFonts w:ascii="GHEA Grapalat" w:hAnsi="GHEA Grapalat"/>
          <w:sz w:val="24"/>
          <w:szCs w:val="24"/>
        </w:rPr>
        <w:t>в электронной форме</w:t>
      </w:r>
      <w:r w:rsidR="007A34A6" w:rsidRPr="00FB3103">
        <w:rPr>
          <w:rFonts w:ascii="GHEA Grapalat" w:hAnsi="GHEA Grapalat"/>
          <w:sz w:val="24"/>
          <w:szCs w:val="24"/>
        </w:rPr>
        <w:t xml:space="preserve"> </w:t>
      </w:r>
      <w:r w:rsidRPr="00D67FDE">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05196C" w:rsidRPr="00CE18BF" w:rsidRDefault="00A150A9" w:rsidP="0005196C">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05196C" w:rsidRPr="00CE18BF">
        <w:rPr>
          <w:rFonts w:ascii="GHEA Grapalat" w:hAnsi="GHEA Grapalat"/>
          <w:sz w:val="24"/>
          <w:szCs w:val="24"/>
        </w:rPr>
        <w:t>ю(</w:t>
      </w:r>
      <w:proofErr w:type="gramEnd"/>
      <w:r w:rsidR="0005196C" w:rsidRPr="00CE18BF">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 xml:space="preserve">При этом в протоколе заседания комиссии подробно описываются несоответствия, зафиксированные в результате оценки заявок, и основания отклонения </w:t>
      </w:r>
      <w:r w:rsidR="00895E05" w:rsidRPr="00895E05">
        <w:rPr>
          <w:rFonts w:ascii="GHEA Grapalat" w:hAnsi="GHEA Grapalat"/>
          <w:sz w:val="24"/>
          <w:szCs w:val="24"/>
        </w:rPr>
        <w:lastRenderedPageBreak/>
        <w:t>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875295" w:rsidRPr="00110330" w:rsidRDefault="008769B4" w:rsidP="00875295">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875295" w:rsidRPr="00110330">
        <w:t xml:space="preserve"> </w:t>
      </w:r>
      <w:proofErr w:type="gramStart"/>
      <w:r w:rsidR="00875295"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w:t>
      </w:r>
      <w:proofErr w:type="gramEnd"/>
      <w:r w:rsidR="00875295" w:rsidRPr="00110330">
        <w:rPr>
          <w:rFonts w:ascii="GHEA Grapalat" w:hAnsi="GHEA Grapalat"/>
        </w:rPr>
        <w:t xml:space="preserve"> На следующий день после вынесения решения оно в письменной форме предоставляется уполномоченному органу и участнику. </w:t>
      </w:r>
      <w:proofErr w:type="gramStart"/>
      <w:r w:rsidR="00875295" w:rsidRPr="00110330">
        <w:rPr>
          <w:rFonts w:ascii="GHEA Grapalat" w:hAnsi="GHEA Grapalat"/>
        </w:rPr>
        <w:t>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w:t>
      </w:r>
      <w:proofErr w:type="gramEnd"/>
      <w:r w:rsidR="00875295" w:rsidRPr="00110330">
        <w:rPr>
          <w:rFonts w:ascii="GHEA Grapalat" w:hAnsi="GHEA Grapalat"/>
        </w:rPr>
        <w:t xml:space="preserve">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rsidR="00875295" w:rsidRPr="00110330" w:rsidRDefault="00875295" w:rsidP="00875295">
      <w:pPr>
        <w:widowControl w:val="0"/>
        <w:tabs>
          <w:tab w:val="left" w:pos="1276"/>
        </w:tabs>
        <w:rPr>
          <w:rFonts w:ascii="GHEA Grapalat" w:hAnsi="GHEA Grapalat"/>
        </w:rPr>
      </w:pPr>
      <w:r w:rsidRPr="00110330">
        <w:rPr>
          <w:rFonts w:ascii="GHEA Grapalat" w:hAnsi="GHEA Grapalat"/>
        </w:rPr>
        <w:t>При этом</w:t>
      </w:r>
      <w:proofErr w:type="gramStart"/>
      <w:r w:rsidRPr="00110330">
        <w:rPr>
          <w:rFonts w:ascii="GHEA Grapalat" w:hAnsi="GHEA Grapalat"/>
        </w:rPr>
        <w:t>,</w:t>
      </w:r>
      <w:proofErr w:type="gramEnd"/>
      <w:r w:rsidRPr="00110330">
        <w:rPr>
          <w:rFonts w:ascii="GHEA Grapalat" w:hAnsi="GHEA Grapalat"/>
        </w:rPr>
        <w:t xml:space="preserve"> если:</w:t>
      </w:r>
    </w:p>
    <w:p w:rsidR="00875295" w:rsidRPr="00110330" w:rsidRDefault="00875295" w:rsidP="00875295">
      <w:pPr>
        <w:pStyle w:val="aff3"/>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75295" w:rsidRPr="00110330" w:rsidRDefault="00875295" w:rsidP="00875295">
      <w:pPr>
        <w:pStyle w:val="aff3"/>
        <w:widowControl w:val="0"/>
        <w:numPr>
          <w:ilvl w:val="0"/>
          <w:numId w:val="34"/>
        </w:numPr>
        <w:ind w:left="0" w:firstLine="284"/>
        <w:contextualSpacing/>
        <w:jc w:val="both"/>
        <w:rPr>
          <w:rFonts w:ascii="GHEA Grapalat" w:hAnsi="GHEA Grapalat"/>
        </w:rPr>
      </w:pPr>
      <w:proofErr w:type="gramStart"/>
      <w:r w:rsidRPr="00110330">
        <w:rPr>
          <w:rFonts w:ascii="GHEA Grapalat" w:hAnsi="GHEA Grapalat"/>
        </w:rPr>
        <w:t xml:space="preserve">выплата участником или лицом, заключившим договор, суммы обеспечения </w:t>
      </w:r>
      <w:r w:rsidRPr="00110330">
        <w:rPr>
          <w:rFonts w:ascii="GHEA Grapalat" w:hAnsi="GHEA Grapalat"/>
        </w:rPr>
        <w:lastRenderedPageBreak/>
        <w:t>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proofErr w:type="gramStart"/>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C40119">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64849">
        <w:rPr>
          <w:rStyle w:val="af6"/>
          <w:rFonts w:ascii="GHEA Grapalat" w:hAnsi="GHEA Grapalat"/>
          <w:sz w:val="24"/>
          <w:szCs w:val="24"/>
        </w:rPr>
        <w:footnoteReference w:customMarkFollows="1" w:id="9"/>
        <w:t>11</w:t>
      </w:r>
      <w:r w:rsidRPr="009044F1">
        <w:rPr>
          <w:rFonts w:ascii="GHEA Grapalat" w:hAnsi="GHEA Grapalat"/>
          <w:sz w:val="24"/>
          <w:szCs w:val="24"/>
        </w:rPr>
        <w:t xml:space="preserve">. </w:t>
      </w:r>
    </w:p>
    <w:p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w:t>
      </w:r>
      <w:r w:rsidRPr="009044F1">
        <w:rPr>
          <w:rFonts w:ascii="GHEA Grapalat" w:hAnsi="GHEA Grapalat"/>
          <w:sz w:val="24"/>
          <w:szCs w:val="24"/>
        </w:rPr>
        <w:lastRenderedPageBreak/>
        <w:t xml:space="preserve">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FC32D2" w:rsidRDefault="00FC32D2" w:rsidP="00FC32D2">
      <w:pPr>
        <w:pStyle w:val="23"/>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030707" w:rsidRPr="00030707">
        <w:rPr>
          <w:rFonts w:ascii="GHEA Grapalat" w:hAnsi="GHEA Grapalat"/>
          <w:sz w:val="24"/>
          <w:szCs w:val="24"/>
        </w:rPr>
        <w:t>10</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xml:space="preserve">- применим также в том случае, когда заявку подал только один </w:t>
      </w:r>
      <w:proofErr w:type="gramStart"/>
      <w:r w:rsidRPr="00A835E3">
        <w:rPr>
          <w:rFonts w:ascii="GHEA Grapalat" w:hAnsi="GHEA Grapalat"/>
          <w:sz w:val="24"/>
          <w:szCs w:val="24"/>
        </w:rPr>
        <w:t>участник</w:t>
      </w:r>
      <w:proofErr w:type="gramEnd"/>
      <w:r w:rsidRPr="00A835E3">
        <w:rPr>
          <w:rFonts w:ascii="GHEA Grapalat" w:hAnsi="GHEA Grapalat"/>
          <w:sz w:val="24"/>
          <w:szCs w:val="24"/>
        </w:rPr>
        <w:t xml:space="preserve">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FC32D2" w:rsidRDefault="00FC32D2" w:rsidP="00FC32D2">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proofErr w:type="gramStart"/>
      <w:r w:rsidR="00645866">
        <w:rPr>
          <w:rFonts w:ascii="GHEA Grapalat" w:hAnsi="GHEA Grapalat"/>
        </w:rPr>
        <w:t>,</w:t>
      </w:r>
      <w:proofErr w:type="gramEnd"/>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A65116" w:rsidRPr="00681C1F">
        <w:rPr>
          <w:rFonts w:ascii="GHEA Grapalat" w:hAnsi="GHEA Grapalat"/>
          <w:color w:val="000000" w:themeColor="text1"/>
        </w:rPr>
        <w:t xml:space="preserve">Если отобранный участник </w:t>
      </w:r>
      <w:r w:rsidR="00A65116">
        <w:rPr>
          <w:rFonts w:ascii="GHEA Grapalat" w:hAnsi="GHEA Grapalat"/>
          <w:color w:val="000000" w:themeColor="text1"/>
        </w:rPr>
        <w:t xml:space="preserve"> после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срок, предусмотренный пунктом 10.1 настоящего приглашения</w:t>
      </w:r>
      <w:r w:rsidR="00A65116">
        <w:rPr>
          <w:rFonts w:ascii="GHEA Grapalat" w:hAnsi="GHEA Grapalat"/>
        </w:rPr>
        <w:t>,</w:t>
      </w:r>
      <w:r w:rsidR="00A65116" w:rsidRPr="00996C18">
        <w:rPr>
          <w:rFonts w:ascii="GHEA Grapalat" w:hAnsi="GHEA Grapalat"/>
        </w:rPr>
        <w:t xml:space="preserve"> </w:t>
      </w:r>
      <w:r w:rsidR="00A65116" w:rsidRPr="00C61190">
        <w:rPr>
          <w:rFonts w:ascii="GHEA Grapalat" w:hAnsi="GHEA Grapalat"/>
        </w:rPr>
        <w:t>а в случае, если по заключаемому договору предусмотрен</w:t>
      </w:r>
      <w:r w:rsidR="00A65116">
        <w:rPr>
          <w:rFonts w:ascii="GHEA Grapalat" w:hAnsi="GHEA Grapalat"/>
        </w:rPr>
        <w:t>а</w:t>
      </w:r>
      <w:r w:rsidR="00A65116" w:rsidRPr="00C61190">
        <w:rPr>
          <w:rFonts w:ascii="GHEA Grapalat" w:hAnsi="GHEA Grapalat"/>
        </w:rPr>
        <w:t xml:space="preserve"> предоплата</w:t>
      </w:r>
      <w:r w:rsidR="00A65116">
        <w:rPr>
          <w:rFonts w:ascii="GHEA Grapalat" w:hAnsi="GHEA Grapalat"/>
        </w:rPr>
        <w:t xml:space="preserve"> - </w:t>
      </w:r>
      <w:r w:rsidR="00A65116" w:rsidRPr="00DF59E9">
        <w:rPr>
          <w:rFonts w:ascii="GHEA Grapalat" w:hAnsi="GHEA Grapalat"/>
        </w:rPr>
        <w:t>в течение 10 рабочих</w:t>
      </w:r>
      <w:r w:rsidR="00A65116">
        <w:rPr>
          <w:rFonts w:ascii="GHEA Grapalat" w:hAnsi="GHEA Grapalat"/>
        </w:rPr>
        <w:t xml:space="preserve"> </w:t>
      </w:r>
      <w:r w:rsidR="00A65116" w:rsidRPr="00DF59E9">
        <w:rPr>
          <w:rFonts w:ascii="GHEA Grapalat" w:hAnsi="GHEA Grapalat"/>
        </w:rPr>
        <w:t>дней</w:t>
      </w:r>
      <w:r w:rsidR="00A65116" w:rsidRPr="00C61190">
        <w:rPr>
          <w:rFonts w:ascii="GHEA Grapalat" w:hAnsi="GHEA Grapalat"/>
        </w:rPr>
        <w:t xml:space="preserve">, </w:t>
      </w:r>
      <w:r w:rsidR="00A65116" w:rsidRPr="00DF59E9">
        <w:rPr>
          <w:rFonts w:ascii="GHEA Grapalat" w:hAnsi="GHEA Grapalat"/>
        </w:rPr>
        <w:t xml:space="preserve">не подписывает договор и </w:t>
      </w:r>
      <w:r w:rsidR="00A65116">
        <w:rPr>
          <w:rFonts w:ascii="GHEA Grapalat" w:hAnsi="GHEA Grapalat"/>
        </w:rPr>
        <w:t xml:space="preserve"> 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а в случае, если проектом заключаемого договора предусмотрена предоплата и</w:t>
      </w:r>
      <w:r w:rsidR="00A65116">
        <w:rPr>
          <w:rFonts w:ascii="GHEA Grapalat" w:hAnsi="GHEA Grapalat"/>
        </w:rPr>
        <w:t xml:space="preserve"> при принятии </w:t>
      </w:r>
      <w:r w:rsidR="00A65116" w:rsidRPr="00106011">
        <w:rPr>
          <w:rFonts w:ascii="GHEA Grapalat" w:hAnsi="GHEA Grapalat"/>
        </w:rPr>
        <w:t>это</w:t>
      </w:r>
      <w:r w:rsidR="00A65116">
        <w:rPr>
          <w:rFonts w:ascii="GHEA Grapalat" w:hAnsi="GHEA Grapalat"/>
        </w:rPr>
        <w:t>го</w:t>
      </w:r>
      <w:r w:rsidR="00A65116" w:rsidRPr="00106011">
        <w:rPr>
          <w:rFonts w:ascii="GHEA Grapalat" w:hAnsi="GHEA Grapalat"/>
        </w:rPr>
        <w:t xml:space="preserve"> услови</w:t>
      </w:r>
      <w:r w:rsidR="00A65116">
        <w:rPr>
          <w:rFonts w:ascii="GHEA Grapalat" w:hAnsi="GHEA Grapalat"/>
        </w:rPr>
        <w:t>я</w:t>
      </w:r>
      <w:r w:rsidR="00A65116" w:rsidRPr="00106011">
        <w:rPr>
          <w:rFonts w:ascii="GHEA Grapalat" w:hAnsi="GHEA Grapalat"/>
        </w:rPr>
        <w:t xml:space="preserve"> </w:t>
      </w:r>
      <w:r w:rsidR="00A65116">
        <w:rPr>
          <w:rFonts w:ascii="GHEA Grapalat" w:hAnsi="GHEA Grapalat"/>
        </w:rPr>
        <w:t>ото</w:t>
      </w:r>
      <w:r w:rsidR="00A65116" w:rsidRPr="00106011">
        <w:rPr>
          <w:rFonts w:ascii="GHEA Grapalat" w:hAnsi="GHEA Grapalat"/>
        </w:rPr>
        <w:t>бранным участником</w:t>
      </w:r>
      <w:proofErr w:type="gramEnd"/>
      <w:r w:rsidR="00A65116">
        <w:rPr>
          <w:rFonts w:ascii="GHEA Grapalat" w:hAnsi="GHEA Grapalat"/>
        </w:rPr>
        <w:t xml:space="preserve"> не представляется также 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На основании требования о предоставлении обеспечений</w:t>
      </w:r>
      <w:r w:rsidR="00813D84">
        <w:rPr>
          <w:rFonts w:ascii="GHEA Grapalat" w:hAnsi="GHEA Grapalat"/>
          <w:color w:val="000000" w:themeColor="text1"/>
        </w:rPr>
        <w:t xml:space="preserve"> </w:t>
      </w:r>
      <w:r w:rsidR="00813D84" w:rsidRPr="00681C1F">
        <w:rPr>
          <w:rFonts w:ascii="GHEA Grapalat" w:hAnsi="GHEA Grapalat"/>
          <w:color w:val="000000" w:themeColor="text1"/>
        </w:rPr>
        <w:t xml:space="preserve">квалификации и договора отобранный участник в течение </w:t>
      </w:r>
      <w:r w:rsidR="00813D84">
        <w:rPr>
          <w:rFonts w:ascii="GHEA Grapalat" w:hAnsi="GHEA Grapalat"/>
          <w:color w:val="000000" w:themeColor="text1"/>
        </w:rPr>
        <w:t>5</w:t>
      </w:r>
      <w:r w:rsidR="00813D84" w:rsidRPr="00681C1F">
        <w:rPr>
          <w:rFonts w:ascii="GHEA Grapalat" w:hAnsi="GHEA Grapalat"/>
          <w:color w:val="000000" w:themeColor="text1"/>
        </w:rPr>
        <w:t>-и рабочих дней со дня его получения, обязан представить обеспечения квалификации и договора.</w:t>
      </w:r>
      <w:r w:rsidR="00813D84" w:rsidRPr="00EA7411">
        <w:rPr>
          <w:rFonts w:ascii="GHEA Grapalat" w:hAnsi="GHEA Grapalat"/>
        </w:rPr>
        <w:t xml:space="preserve"> </w:t>
      </w:r>
      <w:r w:rsidR="00813D84"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813D84"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813D84">
        <w:rPr>
          <w:rFonts w:ascii="GHEA Grapalat" w:hAnsi="GHEA Grapalat"/>
          <w:color w:val="000000" w:themeColor="text1"/>
        </w:rPr>
        <w:t xml:space="preserve"> </w:t>
      </w:r>
      <w:r w:rsidR="00813D84" w:rsidRPr="00681C1F">
        <w:rPr>
          <w:rFonts w:ascii="GHEA Grapalat" w:hAnsi="GHEA Grapalat"/>
          <w:color w:val="000000" w:themeColor="text1"/>
        </w:rPr>
        <w:t>и договор</w:t>
      </w:r>
      <w:proofErr w:type="gramStart"/>
      <w:r w:rsidR="00813D84" w:rsidRPr="00681C1F">
        <w:rPr>
          <w:rFonts w:ascii="GHEA Grapalat" w:hAnsi="GHEA Grapalat"/>
          <w:color w:val="000000" w:themeColor="text1"/>
        </w:rPr>
        <w:t>а(</w:t>
      </w:r>
      <w:proofErr w:type="gramEnd"/>
      <w:r w:rsidR="00813D84">
        <w:rPr>
          <w:rFonts w:ascii="GHEA Grapalat" w:hAnsi="GHEA Grapalat"/>
          <w:color w:val="000000" w:themeColor="text1"/>
        </w:rPr>
        <w:t>предоплаты</w:t>
      </w:r>
      <w:r w:rsidR="00813D84" w:rsidRPr="00681C1F">
        <w:rPr>
          <w:rFonts w:ascii="GHEA Grapalat" w:hAnsi="GHEA Grapalat"/>
          <w:color w:val="000000" w:themeColor="text1"/>
        </w:rPr>
        <w:t>)</w:t>
      </w:r>
      <w:r w:rsidRPr="009044F1">
        <w:rPr>
          <w:rFonts w:ascii="GHEA Grapalat" w:hAnsi="GHEA Grapalat"/>
        </w:rPr>
        <w:t>.</w:t>
      </w:r>
      <w:r w:rsidR="003D365B" w:rsidRPr="003D365B">
        <w:rPr>
          <w:rFonts w:ascii="GHEA Grapalat" w:hAnsi="GHEA Grapalat"/>
          <w:vertAlign w:val="superscript"/>
        </w:rPr>
        <w:t>11.1</w:t>
      </w:r>
    </w:p>
    <w:p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FC01CE" w:rsidRPr="008C5F2A">
        <w:rPr>
          <w:rFonts w:ascii="GHEA Grapalat" w:hAnsi="GHEA Grapalat"/>
        </w:rPr>
        <w:t xml:space="preserve">Размер обеспечения квалификации равен </w:t>
      </w:r>
      <w:r w:rsidR="00FC01CE">
        <w:rPr>
          <w:rFonts w:ascii="GHEA Grapalat" w:hAnsi="GHEA Grapalat"/>
        </w:rPr>
        <w:t xml:space="preserve">15 процентам от </w:t>
      </w:r>
      <w:r w:rsidR="00FC01CE" w:rsidRPr="00123A23">
        <w:rPr>
          <w:rFonts w:ascii="GHEA Grapalat" w:hAnsi="GHEA Grapalat"/>
        </w:rPr>
        <w:t>цен</w:t>
      </w:r>
      <w:r w:rsidR="00FC01CE">
        <w:rPr>
          <w:rFonts w:ascii="GHEA Grapalat" w:hAnsi="GHEA Grapalat"/>
        </w:rPr>
        <w:t>ы</w:t>
      </w:r>
      <w:r w:rsidR="00FC01CE" w:rsidRPr="00123A23">
        <w:rPr>
          <w:rFonts w:ascii="GHEA Grapalat" w:hAnsi="GHEA Grapalat"/>
        </w:rPr>
        <w:t xml:space="preserve"> закупки работ закуп</w:t>
      </w:r>
      <w:r w:rsidR="00FC01CE">
        <w:rPr>
          <w:rFonts w:ascii="GHEA Grapalat" w:hAnsi="GHEA Grapalat"/>
        </w:rPr>
        <w:t>аемых</w:t>
      </w:r>
      <w:r w:rsidR="00FC01CE" w:rsidRPr="00123A23">
        <w:rPr>
          <w:rFonts w:ascii="GHEA Grapalat" w:hAnsi="GHEA Grapalat"/>
        </w:rPr>
        <w:t xml:space="preserve">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FC01CE">
        <w:rPr>
          <w:rFonts w:ascii="GHEA Grapalat" w:hAnsi="GHEA Grapalat"/>
        </w:rPr>
        <w:t xml:space="preserve"> </w:t>
      </w:r>
      <w:r w:rsidR="008A3CE7" w:rsidRPr="003B6812">
        <w:rPr>
          <w:rFonts w:ascii="GHEA Grapalat" w:hAnsi="GHEA Grapalat"/>
        </w:rPr>
        <w:t>Обеспечение квалификации представляется в виде соглашения о неустойке (приложение 4.2) или наличных денег, или гарантий, предоставленных банками.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r w:rsidR="0063365D" w:rsidRPr="003B6812">
        <w:rPr>
          <w:rFonts w:ascii="GHEA Grapalat" w:hAnsi="GHEA Grapalat"/>
          <w:vertAlign w:val="superscript"/>
        </w:rPr>
        <w:t>11.</w:t>
      </w:r>
      <w:r w:rsidR="003D0C67">
        <w:rPr>
          <w:rFonts w:ascii="GHEA Grapalat" w:hAnsi="GHEA Grapalat"/>
          <w:vertAlign w:val="superscript"/>
        </w:rPr>
        <w:t>2</w:t>
      </w:r>
    </w:p>
    <w:p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w:t>
      </w:r>
      <w:r w:rsidRPr="00E62C19">
        <w:rPr>
          <w:rFonts w:ascii="GHEA Grapalat" w:hAnsi="GHEA Grapalat" w:cs="Sylfaen"/>
        </w:rPr>
        <w:lastRenderedPageBreak/>
        <w:t xml:space="preserve">отобранным участником </w:t>
      </w:r>
      <w:proofErr w:type="gramStart"/>
      <w:r w:rsidRPr="00E62C19">
        <w:rPr>
          <w:rFonts w:ascii="GHEA Grapalat" w:hAnsi="GHEA Grapalat" w:cs="Sylfaen"/>
        </w:rPr>
        <w:t>по</w:t>
      </w:r>
      <w:proofErr w:type="gramEnd"/>
      <w:r w:rsidRPr="00E62C19">
        <w:rPr>
          <w:rFonts w:ascii="GHEA Grapalat" w:hAnsi="GHEA Grapalat" w:cs="Sylfaen"/>
        </w:rPr>
        <w:t xml:space="preserve"> более </w:t>
      </w:r>
      <w:proofErr w:type="gramStart"/>
      <w:r w:rsidRPr="00E62C19">
        <w:rPr>
          <w:rFonts w:ascii="GHEA Grapalat" w:hAnsi="GHEA Grapalat" w:cs="Sylfaen"/>
        </w:rPr>
        <w:t>чем</w:t>
      </w:r>
      <w:proofErr w:type="gramEnd"/>
      <w:r w:rsidRPr="00E62C19">
        <w:rPr>
          <w:rFonts w:ascii="GHEA Grapalat" w:hAnsi="GHEA Grapalat" w:cs="Sylfaen"/>
        </w:rPr>
        <w:t xml:space="preserve">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FA0E7B" w:rsidRDefault="00D2548C" w:rsidP="00FA0E7B">
      <w:pPr>
        <w:widowControl w:val="0"/>
        <w:tabs>
          <w:tab w:val="left" w:pos="1276"/>
        </w:tabs>
        <w:spacing w:after="160"/>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rsidR="00E508E7" w:rsidRPr="0001217D" w:rsidRDefault="00E508E7" w:rsidP="00E508E7">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rsidR="0035631F" w:rsidRDefault="00D2548C" w:rsidP="00D2548C">
      <w:pPr>
        <w:widowControl w:val="0"/>
        <w:tabs>
          <w:tab w:val="left" w:pos="1276"/>
        </w:tabs>
        <w:spacing w:after="160"/>
        <w:ind w:firstLine="567"/>
        <w:jc w:val="both"/>
        <w:rPr>
          <w:rFonts w:ascii="GHEA Grapalat" w:hAnsi="GHEA Grapalat"/>
        </w:rPr>
      </w:pPr>
      <w:r w:rsidRPr="00D50B30">
        <w:rPr>
          <w:rFonts w:ascii="GHEA Grapalat" w:hAnsi="GHEA Grapalat" w:cs="Sylfaen"/>
        </w:rPr>
        <w:t xml:space="preserve">Обеспечение квалификации в виде </w:t>
      </w:r>
      <w:r w:rsidR="002D6F33">
        <w:rPr>
          <w:rFonts w:ascii="GHEA Grapalat" w:hAnsi="GHEA Grapalat" w:cs="Sylfaen"/>
        </w:rPr>
        <w:t xml:space="preserve">банковской </w:t>
      </w:r>
      <w:r w:rsidRPr="00D50B30">
        <w:rPr>
          <w:rFonts w:ascii="GHEA Grapalat" w:hAnsi="GHEA Grapalat" w:cs="Sylfaen"/>
        </w:rPr>
        <w:t>гарантии отобранный участник представляет согласно приложению 4 или приложению 4.1</w:t>
      </w:r>
      <w:r w:rsidR="00A6609C" w:rsidRPr="0027573B">
        <w:rPr>
          <w:rFonts w:ascii="GHEA Grapalat" w:hAnsi="GHEA Grapalat"/>
        </w:rPr>
        <w:t xml:space="preserve"> </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10 процентов от цены </w:t>
      </w:r>
      <w:r w:rsidR="00824F95">
        <w:rPr>
          <w:rFonts w:ascii="GHEA Grapalat" w:hAnsi="GHEA Grapalat"/>
        </w:rPr>
        <w:t>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p>
    <w:p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 xml:space="preserve">Если процедура закупки организована по лотам и участник признается отобранным участником </w:t>
      </w:r>
      <w:proofErr w:type="gramStart"/>
      <w:r w:rsidRPr="001775FE">
        <w:rPr>
          <w:rFonts w:ascii="GHEA Grapalat" w:hAnsi="GHEA Grapalat"/>
        </w:rPr>
        <w:t>по</w:t>
      </w:r>
      <w:proofErr w:type="gramEnd"/>
      <w:r w:rsidRPr="001775FE">
        <w:rPr>
          <w:rFonts w:ascii="GHEA Grapalat" w:hAnsi="GHEA Grapalat"/>
        </w:rPr>
        <w:t xml:space="preserve"> более </w:t>
      </w:r>
      <w:proofErr w:type="gramStart"/>
      <w:r w:rsidRPr="001775FE">
        <w:rPr>
          <w:rFonts w:ascii="GHEA Grapalat" w:hAnsi="GHEA Grapalat"/>
        </w:rPr>
        <w:t>чем</w:t>
      </w:r>
      <w:proofErr w:type="gramEnd"/>
      <w:r w:rsidRPr="001775FE">
        <w:rPr>
          <w:rFonts w:ascii="GHEA Grapalat" w:hAnsi="GHEA Grapalat"/>
        </w:rPr>
        <w:t xml:space="preserve">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Pr="001775FE">
        <w:rPr>
          <w:rFonts w:ascii="GHEA Grapalat" w:hAnsi="GHEA Grapalat"/>
        </w:rPr>
        <w:t xml:space="preserve"> </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Pr>
          <w:rFonts w:ascii="GHEA Grapalat" w:hAnsi="GHEA Grapalat"/>
        </w:rPr>
        <w:t>90</w:t>
      </w:r>
      <w:r w:rsidRPr="009044F1">
        <w:rPr>
          <w:rFonts w:ascii="GHEA Grapalat" w:hAnsi="GHEA Grapalat"/>
        </w:rPr>
        <w:t xml:space="preserve">-го рабочего дня, следующего за последним днем исполнения </w:t>
      </w:r>
      <w:r w:rsidRPr="009044F1">
        <w:rPr>
          <w:rFonts w:ascii="GHEA Grapalat" w:hAnsi="GHEA Grapalat"/>
        </w:rPr>
        <w:lastRenderedPageBreak/>
        <w:t xml:space="preserve">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xml:space="preserve">. Если на момент возникновения </w:t>
      </w:r>
      <w:proofErr w:type="gramStart"/>
      <w:r w:rsidR="006D7219" w:rsidRPr="00E43087">
        <w:rPr>
          <w:rFonts w:ascii="GHEA Grapalat" w:hAnsi="GHEA Grapalat"/>
        </w:rPr>
        <w:t>правомочия</w:t>
      </w:r>
      <w:proofErr w:type="gramEnd"/>
      <w:r w:rsidR="006D7219" w:rsidRPr="00E43087">
        <w:rPr>
          <w:rFonts w:ascii="GHEA Grapalat" w:hAnsi="GHEA Grapalat"/>
        </w:rPr>
        <w:t xml:space="preserve">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w:t>
      </w:r>
      <w:proofErr w:type="spellStart"/>
      <w:r w:rsidR="00D32092" w:rsidRPr="00E43087">
        <w:rPr>
          <w:rFonts w:ascii="GHEA Grapalat" w:hAnsi="GHEA Grapalat" w:cs="Sylfaen"/>
        </w:rPr>
        <w:t>драмов</w:t>
      </w:r>
      <w:proofErr w:type="spellEnd"/>
      <w:r w:rsidR="00D32092" w:rsidRPr="00E43087">
        <w:rPr>
          <w:rFonts w:ascii="GHEA Grapalat" w:hAnsi="GHEA Grapalat" w:cs="Sylfaen"/>
        </w:rPr>
        <w:t>,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B25035" w:rsidRDefault="00B25035" w:rsidP="00B25035">
      <w:pPr>
        <w:widowControl w:val="0"/>
        <w:tabs>
          <w:tab w:val="left" w:pos="1134"/>
        </w:tabs>
        <w:spacing w:after="160"/>
        <w:ind w:firstLine="567"/>
        <w:jc w:val="both"/>
        <w:rPr>
          <w:rFonts w:ascii="GHEA Grapalat" w:hAnsi="GHEA Grapalat"/>
        </w:rPr>
      </w:pPr>
      <w:r>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Pr>
          <w:rFonts w:ascii="GHEA Grapalat" w:hAnsi="GHEA Grapalat"/>
        </w:rPr>
        <w:t>г</w:t>
      </w:r>
      <w:r>
        <w:rPr>
          <w:rFonts w:ascii="GHEA Grapalat" w:hAnsi="GHEA Grapalat"/>
          <w:lang w:val="hy-AM"/>
        </w:rPr>
        <w:t>-</w:t>
      </w:r>
      <w:proofErr w:type="gramEnd"/>
      <w:r>
        <w:rPr>
          <w:rFonts w:ascii="GHEA Grapalat" w:hAnsi="GHEA Grapalat"/>
        </w:rPr>
        <w:t xml:space="preserve"> уполномоченному органу</w:t>
      </w:r>
      <w:r>
        <w:rPr>
          <w:rFonts w:ascii="GHEA Grapalat" w:hAnsi="GHEA Grapalat"/>
          <w:lang w:val="hy-AM"/>
        </w:rPr>
        <w:t>,</w:t>
      </w:r>
      <w:r>
        <w:rPr>
          <w:rFonts w:ascii="GHEA Grapalat" w:hAnsi="GHEA Grapalat"/>
        </w:rPr>
        <w:t xml:space="preserve"> в течение трех рабочих дней, следующих за днем возникновения основания для </w:t>
      </w:r>
      <w:proofErr w:type="spellStart"/>
      <w:r>
        <w:rPr>
          <w:rFonts w:ascii="GHEA Grapalat" w:hAnsi="GHEA Grapalat"/>
        </w:rPr>
        <w:t>вылаты</w:t>
      </w:r>
      <w:proofErr w:type="spellEnd"/>
      <w:r>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E194D" w:rsidRDefault="003E194D" w:rsidP="00FA06DB">
      <w:pPr>
        <w:widowControl w:val="0"/>
        <w:tabs>
          <w:tab w:val="left" w:pos="1134"/>
        </w:tabs>
        <w:spacing w:after="160"/>
        <w:ind w:firstLine="567"/>
        <w:jc w:val="both"/>
        <w:rPr>
          <w:rFonts w:ascii="GHEA Grapalat" w:hAnsi="GHEA Grapalat"/>
          <w:b/>
        </w:rPr>
      </w:pPr>
      <w:r w:rsidRPr="005114D0">
        <w:rPr>
          <w:rFonts w:ascii="GHEA Grapalat" w:hAnsi="GHEA Grapalat"/>
        </w:rPr>
        <w:tab/>
      </w:r>
    </w:p>
    <w:p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0E1E78" w:rsidRPr="00570BBD" w:rsidRDefault="000E1E78" w:rsidP="000E1E7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rsidR="000E1E78" w:rsidRPr="00570BBD" w:rsidRDefault="000E1E78" w:rsidP="000E1E7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xml:space="preserve">, за исключением случаев, когда </w:t>
      </w:r>
      <w:r w:rsidRPr="005319EB">
        <w:rPr>
          <w:rFonts w:ascii="GHEA Grapalat" w:hAnsi="GHEA Grapalat"/>
        </w:rPr>
        <w:lastRenderedPageBreak/>
        <w:t>он обосновывает невозможность предъявления доказательства по независящим от него причинам</w:t>
      </w:r>
      <w:r>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gramStart"/>
      <w:r w:rsidRPr="00570BBD">
        <w:rPr>
          <w:rFonts w:ascii="GHEA Grapalat" w:hAnsi="GHEA Grapalat"/>
        </w:rPr>
        <w:t>лиц-руководителя</w:t>
      </w:r>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0E1E78" w:rsidRPr="00570BBD" w:rsidRDefault="000E1E78" w:rsidP="000E1E7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0E1E78" w:rsidP="000E1E78">
      <w:pPr>
        <w:widowControl w:val="0"/>
        <w:spacing w:after="160"/>
        <w:jc w:val="center"/>
        <w:rPr>
          <w:rFonts w:ascii="GHEA Grapalat" w:hAnsi="GHEA Grapalat" w:cs="Sylfaen"/>
          <w:b/>
        </w:rPr>
      </w:pPr>
      <w:r>
        <w:rPr>
          <w:rFonts w:ascii="GHEA Grapalat" w:hAnsi="GHEA Grapalat"/>
          <w:b/>
        </w:rPr>
        <w:t xml:space="preserve">                                                        </w:t>
      </w:r>
    </w:p>
    <w:p w:rsidR="006356C0" w:rsidRDefault="006356C0">
      <w:pPr>
        <w:rPr>
          <w:rFonts w:ascii="GHEA Grapalat" w:hAnsi="GHEA Grapalat"/>
          <w:b/>
        </w:rPr>
      </w:pPr>
      <w:r>
        <w:rPr>
          <w:rFonts w:ascii="GHEA Grapalat" w:hAnsi="GHEA Grapalat"/>
          <w:b/>
        </w:rPr>
        <w:br w:type="page"/>
      </w:r>
    </w:p>
    <w:p w:rsidR="00096865" w:rsidRPr="00374F4A" w:rsidRDefault="00096865" w:rsidP="0099052C">
      <w:pPr>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622082" w:rsidRPr="00622082" w:rsidRDefault="00096865" w:rsidP="00622082">
      <w:pPr>
        <w:pStyle w:val="a3"/>
        <w:widowControl w:val="0"/>
        <w:spacing w:line="240" w:lineRule="auto"/>
        <w:ind w:firstLine="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w:t>
      </w:r>
      <w:r w:rsidR="00660FE4" w:rsidRPr="00660FE4">
        <w:rPr>
          <w:rFonts w:ascii="GHEA Grapalat" w:hAnsi="GHEA Grapalat"/>
          <w:b/>
          <w:sz w:val="28"/>
          <w:szCs w:val="28"/>
        </w:rPr>
        <w:t>на открытый конкурс</w:t>
      </w:r>
      <w:r w:rsidR="00660FE4" w:rsidRPr="00660FE4">
        <w:rPr>
          <w:rFonts w:ascii="GHEA Grapalat" w:hAnsi="GHEA Grapalat"/>
          <w:b/>
          <w:vertAlign w:val="superscript"/>
        </w:rPr>
        <w:t xml:space="preserve"> </w:t>
      </w:r>
      <w:r w:rsidR="00622082" w:rsidRPr="00622082">
        <w:rPr>
          <w:rFonts w:ascii="GHEA Grapalat" w:hAnsi="GHEA Grapalat"/>
          <w:b/>
          <w:vertAlign w:val="superscript"/>
        </w:rPr>
        <w:footnoteReference w:customMarkFollows="1" w:id="10"/>
        <w:t>*</w:t>
      </w:r>
    </w:p>
    <w:p w:rsidR="00096865" w:rsidRPr="009044F1" w:rsidRDefault="00096865" w:rsidP="00622082">
      <w:pPr>
        <w:pStyle w:val="a3"/>
        <w:widowControl w:val="0"/>
        <w:spacing w:line="240" w:lineRule="auto"/>
        <w:ind w:firstLine="0"/>
        <w:jc w:val="center"/>
        <w:rPr>
          <w:rFonts w:ascii="GHEA Grapalat" w:hAnsi="GHEA Grapalat"/>
          <w:b/>
        </w:rPr>
      </w:pP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 xml:space="preserve">Участник заявкой представляет </w:t>
      </w:r>
      <w:proofErr w:type="gramStart"/>
      <w:r w:rsidRPr="009044F1">
        <w:rPr>
          <w:rFonts w:ascii="GHEA Grapalat" w:hAnsi="GHEA Grapalat"/>
        </w:rPr>
        <w:t>утвержденные</w:t>
      </w:r>
      <w:proofErr w:type="gramEnd"/>
      <w:r w:rsidRPr="009044F1">
        <w:rPr>
          <w:rFonts w:ascii="GHEA Grapalat" w:hAnsi="GHEA Grapalat"/>
        </w:rPr>
        <w:t xml:space="preserve"> им:</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xml:space="preserve">; При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xml:space="preserve">; Ценовое предложение </w:t>
      </w:r>
      <w:r w:rsidRPr="009044F1">
        <w:rPr>
          <w:rFonts w:ascii="GHEA Grapalat" w:hAnsi="GHEA Grapalat"/>
        </w:rPr>
        <w:lastRenderedPageBreak/>
        <w:t>представляется в форме расчета, состоящего из обобщенных компонентов стоимости</w:t>
      </w:r>
      <w:del w:id="2" w:author="Vardan" w:date="2020-06-03T18:32:00Z">
        <w:r w:rsidR="002C0665" w:rsidDel="00C14716">
          <w:rPr>
            <w:rFonts w:ascii="GHEA Grapalat" w:hAnsi="GHEA Grapalat"/>
          </w:rPr>
          <w:delText>,</w:delText>
        </w:r>
      </w:del>
      <w:ins w:id="3"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F27A50" w:rsidRPr="00D860D7" w:rsidRDefault="005E7AC1" w:rsidP="0074457D">
      <w:pPr>
        <w:pStyle w:val="norm"/>
        <w:widowControl w:val="0"/>
        <w:tabs>
          <w:tab w:val="left" w:pos="1134"/>
        </w:tabs>
        <w:spacing w:after="160" w:line="276" w:lineRule="auto"/>
        <w:ind w:firstLine="567"/>
        <w:rPr>
          <w:rFonts w:ascii="GHEA Grapalat" w:hAnsi="GHEA Grapalat"/>
          <w:sz w:val="24"/>
          <w:szCs w:val="24"/>
        </w:rPr>
      </w:pPr>
      <w:r w:rsidRPr="00D860D7">
        <w:rPr>
          <w:rFonts w:ascii="GHEA Grapalat" w:hAnsi="GHEA Grapalat"/>
          <w:sz w:val="24"/>
          <w:szCs w:val="24"/>
        </w:rPr>
        <w:t>2.6</w:t>
      </w:r>
      <w:proofErr w:type="gramStart"/>
      <w:r w:rsidRPr="00D860D7">
        <w:rPr>
          <w:rFonts w:ascii="GHEA Grapalat" w:hAnsi="GHEA Grapalat"/>
          <w:sz w:val="24"/>
          <w:szCs w:val="24"/>
        </w:rPr>
        <w:t xml:space="preserve"> </w:t>
      </w:r>
      <w:r w:rsidR="00F27A50" w:rsidRPr="00D860D7">
        <w:rPr>
          <w:rFonts w:ascii="GHEA Grapalat" w:hAnsi="GHEA Grapalat"/>
          <w:sz w:val="24"/>
          <w:szCs w:val="24"/>
        </w:rPr>
        <w:t>П</w:t>
      </w:r>
      <w:proofErr w:type="gramEnd"/>
      <w:r w:rsidR="00F27A50" w:rsidRPr="00D860D7">
        <w:rPr>
          <w:rFonts w:ascii="GHEA Grapalat" w:hAnsi="GHEA Grapalat"/>
          <w:sz w:val="24"/>
          <w:szCs w:val="24"/>
        </w:rPr>
        <w:t>ри закупке строительных работ:</w:t>
      </w:r>
    </w:p>
    <w:p w:rsidR="006F2D9C" w:rsidRPr="00FF3E38" w:rsidRDefault="00D70ABA" w:rsidP="006F2D9C">
      <w:pPr>
        <w:ind w:firstLine="567"/>
        <w:jc w:val="both"/>
        <w:rPr>
          <w:rFonts w:ascii="GHEA Grapalat" w:hAnsi="GHEA Grapalat"/>
        </w:rPr>
      </w:pPr>
      <w:r w:rsidRPr="00FF3E38">
        <w:rPr>
          <w:rFonts w:ascii="GHEA Grapalat" w:hAnsi="GHEA Grapalat"/>
        </w:rPr>
        <w:t>-</w:t>
      </w:r>
      <w:r w:rsidR="006F2D9C" w:rsidRPr="00FF3E38">
        <w:rPr>
          <w:rFonts w:ascii="GHEA Grapalat" w:hAnsi="GHEA Grapalat"/>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w:t>
      </w:r>
      <w:proofErr w:type="gramStart"/>
      <w:r w:rsidR="006F2D9C" w:rsidRPr="00FF3E38">
        <w:rPr>
          <w:rFonts w:ascii="GHEA Grapalat" w:hAnsi="GHEA Grapalat"/>
        </w:rPr>
        <w:t>,</w:t>
      </w:r>
      <w:proofErr w:type="gramEnd"/>
      <w:r w:rsidR="006F2D9C" w:rsidRPr="00FF3E38">
        <w:rPr>
          <w:rFonts w:ascii="GHEA Grapalat" w:hAnsi="GHEA Grapalat"/>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p>
    <w:p w:rsidR="006F2D9C" w:rsidRPr="00FF3E38" w:rsidRDefault="006F2D9C" w:rsidP="006F2D9C">
      <w:pPr>
        <w:ind w:firstLine="567"/>
        <w:jc w:val="both"/>
        <w:rPr>
          <w:rFonts w:ascii="GHEA Grapalat" w:hAnsi="GHEA Grapalat"/>
        </w:rPr>
      </w:pPr>
    </w:p>
    <w:p w:rsidR="00F27A50" w:rsidRPr="00FF3E38" w:rsidRDefault="006F2D9C" w:rsidP="006F2D9C">
      <w:pPr>
        <w:pStyle w:val="norm"/>
        <w:widowControl w:val="0"/>
        <w:tabs>
          <w:tab w:val="left" w:pos="1134"/>
        </w:tabs>
        <w:spacing w:after="160" w:line="276" w:lineRule="auto"/>
        <w:ind w:firstLine="567"/>
        <w:rPr>
          <w:rFonts w:ascii="GHEA Grapalat" w:hAnsi="GHEA Grapalat"/>
          <w:sz w:val="24"/>
          <w:szCs w:val="24"/>
        </w:rPr>
      </w:pPr>
      <w:r w:rsidRPr="00FF3E38">
        <w:rPr>
          <w:rFonts w:ascii="GHEA Grapalat" w:hAnsi="GHEA Grapalat"/>
          <w:sz w:val="24"/>
          <w:szCs w:val="24"/>
        </w:rPr>
        <w:t>- 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E63C0F">
        <w:rPr>
          <w:rStyle w:val="af6"/>
          <w:rFonts w:ascii="GHEA Grapalat" w:hAnsi="GHEA Grapalat"/>
          <w:sz w:val="24"/>
          <w:szCs w:val="24"/>
        </w:rPr>
        <w:footnoteReference w:customMarkFollows="1" w:id="11"/>
        <w:t>17</w:t>
      </w:r>
      <w:r w:rsidR="00284C6E" w:rsidRPr="00FF3E38">
        <w:rPr>
          <w:rFonts w:ascii="GHEA Grapalat" w:hAnsi="GHEA Grapalat"/>
          <w:sz w:val="24"/>
          <w:szCs w:val="24"/>
        </w:rPr>
        <w:t>.</w:t>
      </w:r>
      <w:r w:rsidR="00F27A50" w:rsidRPr="00FF3E38">
        <w:rPr>
          <w:rFonts w:ascii="GHEA Grapalat" w:hAnsi="GHEA Grapalat"/>
          <w:sz w:val="24"/>
          <w:szCs w:val="24"/>
        </w:rPr>
        <w:t xml:space="preserve"> </w:t>
      </w:r>
    </w:p>
    <w:p w:rsidR="008B1F31" w:rsidRDefault="008B1F31" w:rsidP="008B1F31">
      <w:pPr>
        <w:widowControl w:val="0"/>
        <w:spacing w:after="160" w:line="360" w:lineRule="auto"/>
        <w:jc w:val="center"/>
        <w:rPr>
          <w:rFonts w:ascii="GHEA Grapalat" w:hAnsi="GHEA Grapalat"/>
          <w:b/>
        </w:rPr>
      </w:pPr>
    </w:p>
    <w:p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8B1F31" w:rsidRPr="002658C9" w:rsidRDefault="008B1F31" w:rsidP="008B1F31">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73F21" w:rsidRPr="00573F21">
        <w:rPr>
          <w:rFonts w:ascii="GHEA Grapalat" w:hAnsi="GHEA Grapalat"/>
        </w:rPr>
        <w:t xml:space="preserve">две </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w:t>
      </w:r>
      <w:r w:rsidRPr="002658C9">
        <w:rPr>
          <w:rFonts w:ascii="GHEA Grapalat" w:hAnsi="GHEA Grapalat"/>
        </w:rPr>
        <w:lastRenderedPageBreak/>
        <w:t xml:space="preserve">составления заявки указываются: </w:t>
      </w:r>
    </w:p>
    <w:p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B1F31" w:rsidRPr="005053A0"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rPr>
      </w:pPr>
    </w:p>
    <w:p w:rsidR="00D33124" w:rsidRPr="005053A0" w:rsidRDefault="00D33124" w:rsidP="008B1F31">
      <w:pPr>
        <w:widowControl w:val="0"/>
        <w:tabs>
          <w:tab w:val="left" w:pos="1134"/>
        </w:tabs>
        <w:spacing w:after="160"/>
        <w:ind w:firstLine="567"/>
        <w:jc w:val="both"/>
        <w:rPr>
          <w:rFonts w:ascii="GHEA Grapalat" w:hAnsi="GHEA Grapalat" w:cs="Sylfaen"/>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863169" w:rsidRPr="003C4617" w:rsidRDefault="00B2572B" w:rsidP="00863169">
      <w:pPr>
        <w:pStyle w:val="aa"/>
        <w:ind w:firstLine="567"/>
        <w:jc w:val="right"/>
        <w:rPr>
          <w:rFonts w:ascii="GHEA Grapalat" w:hAnsi="GHEA Grapalat"/>
        </w:rPr>
      </w:pPr>
      <w:r w:rsidRPr="00BF4E90">
        <w:rPr>
          <w:rFonts w:ascii="GHEA Grapalat" w:hAnsi="GHEA Grapalat"/>
          <w:b/>
        </w:rPr>
        <w:t xml:space="preserve">к Приглашению </w:t>
      </w:r>
      <w:r w:rsidR="00660FE4" w:rsidRPr="001439BD">
        <w:rPr>
          <w:rFonts w:ascii="GHEA Grapalat" w:hAnsi="GHEA Grapalat"/>
          <w:b/>
        </w:rPr>
        <w:t>на открытый конкурс</w:t>
      </w:r>
    </w:p>
    <w:p w:rsidR="00B2572B" w:rsidRPr="00374F4A" w:rsidRDefault="00123294"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cs="Arial"/>
          <w:b/>
          <w:sz w:val="24"/>
          <w:szCs w:val="24"/>
        </w:rPr>
        <w:br/>
      </w:r>
      <w:r w:rsidR="00B2572B" w:rsidRPr="00374F4A">
        <w:rPr>
          <w:rFonts w:ascii="GHEA Grapalat" w:hAnsi="GHEA Grapalat"/>
          <w:b/>
          <w:sz w:val="24"/>
          <w:szCs w:val="24"/>
        </w:rPr>
        <w:t xml:space="preserve">под кодом </w:t>
      </w:r>
      <w:r w:rsidR="00F76F2B">
        <w:rPr>
          <w:rFonts w:ascii="GHEA Grapalat" w:hAnsi="GHEA Grapalat"/>
          <w:b/>
          <w:sz w:val="24"/>
          <w:szCs w:val="24"/>
          <w:lang w:val="en-US"/>
        </w:rPr>
        <w:t>AMXH</w:t>
      </w:r>
      <w:r w:rsidR="00F76F2B" w:rsidRPr="003F39CD">
        <w:rPr>
          <w:rFonts w:ascii="GHEA Grapalat" w:hAnsi="GHEA Grapalat"/>
          <w:b/>
          <w:sz w:val="24"/>
          <w:szCs w:val="24"/>
        </w:rPr>
        <w:t>-</w:t>
      </w:r>
      <w:proofErr w:type="spellStart"/>
      <w:r w:rsidR="00F76F2B">
        <w:rPr>
          <w:rFonts w:ascii="GHEA Grapalat" w:hAnsi="GHEA Grapalat"/>
          <w:b/>
          <w:sz w:val="24"/>
          <w:szCs w:val="24"/>
          <w:lang w:val="en-US"/>
        </w:rPr>
        <w:t>BMAShDzB</w:t>
      </w:r>
      <w:proofErr w:type="spellEnd"/>
      <w:r w:rsidR="00F76F2B" w:rsidRPr="003F39CD">
        <w:rPr>
          <w:rFonts w:ascii="GHEA Grapalat" w:hAnsi="GHEA Grapalat"/>
          <w:b/>
          <w:sz w:val="24"/>
          <w:szCs w:val="24"/>
        </w:rPr>
        <w:t xml:space="preserve"> -22/05</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w:t>
      </w:r>
      <w:proofErr w:type="gramStart"/>
      <w:r w:rsidRPr="00374F4A">
        <w:rPr>
          <w:rFonts w:ascii="GHEA Grapalat" w:hAnsi="GHEA Grapalat"/>
          <w:b/>
        </w:rPr>
        <w:t>Е</w:t>
      </w:r>
      <w:r w:rsidR="00350210" w:rsidRPr="00D3436F">
        <w:rPr>
          <w:rFonts w:ascii="GHEA Grapalat" w:hAnsi="GHEA Grapalat"/>
          <w:b/>
        </w:rPr>
        <w:t>-</w:t>
      </w:r>
      <w:proofErr w:type="gramEnd"/>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6A537C">
      <w:pPr>
        <w:pStyle w:val="6"/>
        <w:keepNext w:val="0"/>
        <w:widowControl w:val="0"/>
        <w:spacing w:after="160"/>
        <w:jc w:val="center"/>
        <w:rPr>
          <w:rFonts w:ascii="GHEA Grapalat" w:hAnsi="GHEA Grapalat"/>
        </w:rPr>
      </w:pPr>
      <w:r w:rsidRPr="00374F4A">
        <w:rPr>
          <w:rFonts w:ascii="GHEA Grapalat" w:hAnsi="GHEA Grapalat"/>
          <w:color w:val="auto"/>
          <w:sz w:val="24"/>
          <w:szCs w:val="24"/>
        </w:rPr>
        <w:t xml:space="preserve">на участие </w:t>
      </w:r>
      <w:r w:rsidR="006A537C" w:rsidRPr="006A537C">
        <w:rPr>
          <w:rFonts w:ascii="GHEA Grapalat" w:hAnsi="GHEA Grapalat"/>
        </w:rPr>
        <w:t>на открытый конкурс</w:t>
      </w: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F76F2B">
        <w:rPr>
          <w:rFonts w:ascii="GHEA Grapalat" w:hAnsi="GHEA Grapalat"/>
          <w:lang w:val="en-US"/>
        </w:rPr>
        <w:t>AMXH</w:t>
      </w:r>
      <w:r w:rsidR="00F76F2B" w:rsidRPr="007178BE">
        <w:rPr>
          <w:rFonts w:ascii="GHEA Grapalat" w:hAnsi="GHEA Grapalat"/>
        </w:rPr>
        <w:t>-</w:t>
      </w:r>
      <w:proofErr w:type="spellStart"/>
      <w:r w:rsidR="00F76F2B">
        <w:rPr>
          <w:rFonts w:ascii="GHEA Grapalat" w:hAnsi="GHEA Grapalat"/>
          <w:lang w:val="en-US"/>
        </w:rPr>
        <w:t>BMAShDzB</w:t>
      </w:r>
      <w:proofErr w:type="spellEnd"/>
      <w:r w:rsidR="00F76F2B" w:rsidRPr="007178BE">
        <w:rPr>
          <w:rFonts w:ascii="GHEA Grapalat" w:hAnsi="GHEA Grapalat"/>
        </w:rPr>
        <w:t xml:space="preserve"> -22/05</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aff3"/>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B225D5" w:rsidRPr="00D3436F">
        <w:rPr>
          <w:rFonts w:ascii="GHEA Grapalat" w:hAnsi="GHEA Grapalat"/>
        </w:rPr>
        <w:t>открытый конкурс</w:t>
      </w:r>
      <w:r>
        <w:rPr>
          <w:rFonts w:ascii="GHEA Grapalat" w:hAnsi="GHEA Grapalat"/>
        </w:rPr>
        <w:t xml:space="preserve"> под кодом </w:t>
      </w:r>
      <w:r w:rsidR="00F76F2B">
        <w:rPr>
          <w:rFonts w:ascii="GHEA Grapalat" w:hAnsi="GHEA Grapalat"/>
          <w:lang w:val="en-US"/>
        </w:rPr>
        <w:t>AMXH</w:t>
      </w:r>
      <w:r w:rsidR="00F76F2B" w:rsidRPr="00F76F2B">
        <w:rPr>
          <w:rFonts w:ascii="GHEA Grapalat" w:hAnsi="GHEA Grapalat"/>
        </w:rPr>
        <w:t>-</w:t>
      </w:r>
      <w:proofErr w:type="spellStart"/>
      <w:r w:rsidR="00F76F2B">
        <w:rPr>
          <w:rFonts w:ascii="GHEA Grapalat" w:hAnsi="GHEA Grapalat"/>
          <w:lang w:val="en-US"/>
        </w:rPr>
        <w:t>BMAShDzB</w:t>
      </w:r>
      <w:proofErr w:type="spellEnd"/>
      <w:r w:rsidR="00F76F2B" w:rsidRPr="00F76F2B">
        <w:rPr>
          <w:rFonts w:ascii="GHEA Grapalat" w:hAnsi="GHEA Grapalat"/>
        </w:rPr>
        <w:t xml:space="preserve"> -22/05</w:t>
      </w:r>
      <w:r>
        <w:rPr>
          <w:rFonts w:ascii="GHEA Grapalat" w:hAnsi="GHEA Grapalat"/>
        </w:rPr>
        <w:t>"*,</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w:t>
      </w:r>
      <w:r w:rsidR="00952531" w:rsidRPr="00063FC7">
        <w:rPr>
          <w:rFonts w:ascii="GHEA Grapalat" w:hAnsi="GHEA Grapalat"/>
        </w:rPr>
        <w:t>представить обеспечение квалификации</w:t>
      </w:r>
      <w:r w:rsidR="00727466" w:rsidRPr="00063FC7">
        <w:rPr>
          <w:rFonts w:ascii="GHEA Grapalat" w:hAnsi="GHEA Grapalat"/>
          <w:vertAlign w:val="superscript"/>
        </w:rPr>
        <w:t>16</w:t>
      </w:r>
      <w:r w:rsidR="00952531" w:rsidRPr="00063FC7">
        <w:rPr>
          <w:rFonts w:ascii="GHEA Grapalat" w:hAnsi="GHEA Grapalat"/>
        </w:rPr>
        <w:t>,</w:t>
      </w:r>
    </w:p>
    <w:p w:rsidR="006B3E56" w:rsidRDefault="006B3E56" w:rsidP="00B46D58">
      <w:pPr>
        <w:pStyle w:val="aff3"/>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F76F2B">
        <w:rPr>
          <w:rFonts w:ascii="GHEA Grapalat" w:hAnsi="GHEA Grapalat"/>
          <w:lang w:val="en-US"/>
        </w:rPr>
        <w:t>AMXH</w:t>
      </w:r>
      <w:r w:rsidR="00F76F2B" w:rsidRPr="00F76F2B">
        <w:rPr>
          <w:rFonts w:ascii="GHEA Grapalat" w:hAnsi="GHEA Grapalat"/>
        </w:rPr>
        <w:t>-</w:t>
      </w:r>
      <w:proofErr w:type="spellStart"/>
      <w:r w:rsidR="00F76F2B">
        <w:rPr>
          <w:rFonts w:ascii="GHEA Grapalat" w:hAnsi="GHEA Grapalat"/>
          <w:lang w:val="en-US"/>
        </w:rPr>
        <w:t>BMAShDzB</w:t>
      </w:r>
      <w:proofErr w:type="spellEnd"/>
      <w:r w:rsidR="00F76F2B" w:rsidRPr="00F76F2B">
        <w:rPr>
          <w:rFonts w:ascii="GHEA Grapalat" w:hAnsi="GHEA Grapalat"/>
        </w:rPr>
        <w:t xml:space="preserve"> -22/05</w:t>
      </w:r>
    </w:p>
    <w:p w:rsidR="006B3E56" w:rsidRDefault="006B3E56" w:rsidP="00B46D58">
      <w:pPr>
        <w:pStyle w:val="aff3"/>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B46D58">
      <w:pPr>
        <w:pStyle w:val="aff3"/>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rsidR="00D4396D" w:rsidRDefault="00D4396D" w:rsidP="00D4396D">
      <w:pPr>
        <w:widowControl w:val="0"/>
        <w:spacing w:after="160"/>
        <w:contextualSpacing/>
        <w:jc w:val="both"/>
        <w:rPr>
          <w:rFonts w:ascii="GHEA Grapalat" w:hAnsi="GHEA Grapalat"/>
        </w:rPr>
      </w:pPr>
      <w:r>
        <w:rPr>
          <w:rFonts w:ascii="GHEA Grapalat" w:hAnsi="GHEA Grapalat"/>
        </w:rPr>
        <w:t>Ниже  --------------------------------------------</w:t>
      </w:r>
      <w:r w:rsidR="001849D9">
        <w:rPr>
          <w:rFonts w:ascii="GHEA Grapalat" w:hAnsi="GHEA Grapalat"/>
        </w:rPr>
        <w:t>----------------------</w:t>
      </w:r>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rsidR="006B3E56" w:rsidRPr="001849D9" w:rsidRDefault="001849D9" w:rsidP="001849D9">
      <w:pPr>
        <w:widowControl w:val="0"/>
        <w:spacing w:after="160"/>
        <w:jc w:val="both"/>
        <w:rPr>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af6"/>
          <w:rFonts w:ascii="GHEA Grapalat" w:hAnsi="GHEA Grapalat"/>
          <w:sz w:val="32"/>
          <w:szCs w:val="32"/>
        </w:rPr>
        <w:footnoteReference w:customMarkFollows="1" w:id="12"/>
        <w:t>**</w:t>
      </w:r>
      <w:r w:rsidR="006B3E56" w:rsidRPr="001849D9">
        <w:rPr>
          <w:rFonts w:ascii="GHEA Grapalat" w:hAnsi="GHEA Grapalat"/>
        </w:rPr>
        <w:t xml:space="preserve"> </w:t>
      </w:r>
      <w:r>
        <w:rPr>
          <w:rFonts w:ascii="GHEA Grapalat" w:hAnsi="GHEA Grapalat"/>
        </w:rPr>
        <w:t>.</w:t>
      </w:r>
    </w:p>
    <w:p w:rsidR="006B3E56" w:rsidRDefault="006B3E56" w:rsidP="00B46D58">
      <w:pPr>
        <w:jc w:val="both"/>
        <w:rPr>
          <w:rFonts w:ascii="GHEA Grapalat" w:hAnsi="GHEA Grapalat"/>
        </w:rPr>
      </w:pP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6B3E56" w:rsidRPr="000858EB" w:rsidRDefault="00990559" w:rsidP="002B05FA">
      <w:pPr>
        <w:ind w:firstLine="708"/>
        <w:jc w:val="both"/>
        <w:rPr>
          <w:rFonts w:ascii="GHEA Grapalat" w:hAnsi="GHEA Grapalat"/>
        </w:rPr>
      </w:pPr>
      <w:r w:rsidRPr="000858EB">
        <w:rPr>
          <w:rFonts w:ascii="GHEA Grapalat" w:hAnsi="GHEA Grapalat"/>
        </w:rPr>
        <w:t xml:space="preserve">Представляются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w:t>
      </w:r>
      <w:r w:rsidR="00737CF6" w:rsidRPr="00FF3E38">
        <w:rPr>
          <w:rFonts w:ascii="GHEA Grapalat" w:hAnsi="GHEA Grapalat"/>
        </w:rPr>
        <w:t>соответствующ</w:t>
      </w:r>
      <w:r w:rsidR="00737CF6">
        <w:rPr>
          <w:rFonts w:ascii="GHEA Grapalat" w:hAnsi="GHEA Grapalat"/>
        </w:rPr>
        <w:t xml:space="preserve">их </w:t>
      </w:r>
      <w:r w:rsidR="009230C2" w:rsidRPr="000858EB">
        <w:rPr>
          <w:rFonts w:ascii="GHEA Grapalat" w:hAnsi="GHEA Grapalat"/>
        </w:rPr>
        <w:t>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3"/>
        <w:t>***</w:t>
      </w:r>
      <w:r w:rsidR="00DA5D3D" w:rsidRPr="000858EB">
        <w:rPr>
          <w:rFonts w:ascii="GHEA Grapalat" w:hAnsi="GHEA Grapalat"/>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00EF5BF0" w:rsidRPr="00DC2360">
        <w:rPr>
          <w:rFonts w:ascii="GHEA Grapalat" w:hAnsi="GHEA Grapalat"/>
          <w:b/>
          <w:i w:val="0"/>
          <w:sz w:val="24"/>
          <w:szCs w:val="24"/>
        </w:rPr>
        <w:t>.</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660FE4" w:rsidRPr="001439BD">
        <w:rPr>
          <w:rFonts w:ascii="GHEA Grapalat" w:hAnsi="GHEA Grapalat"/>
          <w:b/>
        </w:rPr>
        <w:t>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F76F2B">
        <w:rPr>
          <w:rFonts w:ascii="GHEA Grapalat" w:hAnsi="GHEA Grapalat"/>
          <w:b/>
          <w:sz w:val="24"/>
          <w:szCs w:val="24"/>
          <w:lang w:val="en-US"/>
        </w:rPr>
        <w:t>AMXH</w:t>
      </w:r>
      <w:r w:rsidR="00F76F2B" w:rsidRPr="00F76F2B">
        <w:rPr>
          <w:rFonts w:ascii="GHEA Grapalat" w:hAnsi="GHEA Grapalat"/>
          <w:b/>
          <w:sz w:val="24"/>
          <w:szCs w:val="24"/>
        </w:rPr>
        <w:t>-</w:t>
      </w:r>
      <w:proofErr w:type="spellStart"/>
      <w:r w:rsidR="00F76F2B">
        <w:rPr>
          <w:rFonts w:ascii="GHEA Grapalat" w:hAnsi="GHEA Grapalat"/>
          <w:b/>
          <w:sz w:val="24"/>
          <w:szCs w:val="24"/>
          <w:lang w:val="en-US"/>
        </w:rPr>
        <w:t>BMAShDzB</w:t>
      </w:r>
      <w:proofErr w:type="spellEnd"/>
      <w:r w:rsidR="00F76F2B" w:rsidRPr="00F76F2B">
        <w:rPr>
          <w:rFonts w:ascii="GHEA Grapalat" w:hAnsi="GHEA Grapalat"/>
          <w:b/>
          <w:sz w:val="24"/>
          <w:szCs w:val="24"/>
        </w:rPr>
        <w:t xml:space="preserve"> -22/05</w:t>
      </w:r>
      <w:r>
        <w:rPr>
          <w:rFonts w:ascii="GHEA Grapalat" w:hAnsi="GHEA Grapalat"/>
          <w:b/>
          <w:sz w:val="24"/>
          <w:szCs w:val="24"/>
        </w:rPr>
        <w:t>"</w:t>
      </w:r>
      <w:r>
        <w:rPr>
          <w:rStyle w:val="af6"/>
          <w:rFonts w:ascii="GHEA Grapalat" w:hAnsi="GHEA Grapalat"/>
          <w:b/>
          <w:sz w:val="24"/>
          <w:szCs w:val="24"/>
        </w:rPr>
        <w:footnoteReference w:customMarkFollows="1" w:id="14"/>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ОПИСАНИЕ</w:t>
      </w:r>
    </w:p>
    <w:p w:rsidR="00D043C1" w:rsidRPr="009044F1" w:rsidRDefault="005B2896" w:rsidP="00D043C1">
      <w:pPr>
        <w:pStyle w:val="3"/>
        <w:keepNext w:val="0"/>
        <w:widowControl w:val="0"/>
        <w:spacing w:after="160" w:line="240" w:lineRule="auto"/>
        <w:ind w:left="567" w:right="565"/>
        <w:rPr>
          <w:rFonts w:ascii="GHEA Grapalat" w:hAnsi="GHEA Grapalat"/>
          <w:b/>
          <w:i w:val="0"/>
          <w:sz w:val="24"/>
          <w:szCs w:val="24"/>
        </w:rPr>
      </w:pPr>
      <w:r>
        <w:rPr>
          <w:rFonts w:ascii="GHEA Grapalat" w:hAnsi="GHEA Grapalat"/>
          <w:b/>
          <w:i w:val="0"/>
          <w:sz w:val="24"/>
          <w:szCs w:val="24"/>
        </w:rPr>
        <w:t>приборов и оборудования</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w:t>
      </w:r>
      <w:proofErr w:type="gramStart"/>
      <w:r w:rsidR="00A06194" w:rsidRPr="00A06194">
        <w:rPr>
          <w:rFonts w:ascii="GHEA Grapalat" w:hAnsi="GHEA Grapalat"/>
        </w:rPr>
        <w:t>об</w:t>
      </w:r>
      <w:proofErr w:type="gramEnd"/>
      <w:r w:rsidR="00A06194" w:rsidRPr="00A06194">
        <w:rPr>
          <w:rFonts w:ascii="GHEA Grapalat" w:hAnsi="GHEA Grapalat"/>
        </w:rPr>
        <w:t xml:space="preserve"> запросе котировок </w:t>
      </w:r>
      <w:r w:rsidRPr="009044F1">
        <w:rPr>
          <w:rFonts w:ascii="GHEA Grapalat" w:hAnsi="GHEA Grapalat"/>
        </w:rPr>
        <w:t xml:space="preserve">под кодом </w:t>
      </w:r>
      <w:r w:rsidR="00F76F2B">
        <w:rPr>
          <w:rFonts w:ascii="GHEA Grapalat" w:hAnsi="GHEA Grapalat"/>
          <w:lang w:val="en-US"/>
        </w:rPr>
        <w:t>AMXH</w:t>
      </w:r>
      <w:r w:rsidR="00F76F2B" w:rsidRPr="00F76F2B">
        <w:rPr>
          <w:rFonts w:ascii="GHEA Grapalat" w:hAnsi="GHEA Grapalat"/>
        </w:rPr>
        <w:t>-</w:t>
      </w:r>
      <w:proofErr w:type="spellStart"/>
      <w:r w:rsidR="00F76F2B">
        <w:rPr>
          <w:rFonts w:ascii="GHEA Grapalat" w:hAnsi="GHEA Grapalat"/>
          <w:lang w:val="en-US"/>
        </w:rPr>
        <w:t>BMAShDzB</w:t>
      </w:r>
      <w:proofErr w:type="spellEnd"/>
      <w:r w:rsidR="00F76F2B" w:rsidRPr="00F76F2B">
        <w:rPr>
          <w:rFonts w:ascii="GHEA Grapalat" w:hAnsi="GHEA Grapalat"/>
        </w:rPr>
        <w:t xml:space="preserve"> -22/05</w:t>
      </w:r>
      <w:r w:rsidR="00197CC6" w:rsidRPr="00197CC6">
        <w:rPr>
          <w:rFonts w:ascii="GHEA Grapalat" w:hAnsi="GHEA Grapalat"/>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описани</w:t>
      </w:r>
      <w:r w:rsidR="00BC50BB">
        <w:rPr>
          <w:rFonts w:ascii="GHEA Grapalat" w:hAnsi="GHEA Grapalat"/>
        </w:rPr>
        <w:t>я</w:t>
      </w:r>
      <w:r w:rsidRPr="009044F1">
        <w:rPr>
          <w:rFonts w:ascii="GHEA Grapalat" w:hAnsi="GHEA Grapalat"/>
        </w:rPr>
        <w:t xml:space="preserve"> предлагаем</w:t>
      </w:r>
      <w:r w:rsidR="000976D7" w:rsidRPr="000976D7">
        <w:rPr>
          <w:rFonts w:ascii="GHEA Grapalat" w:hAnsi="GHEA Grapalat"/>
        </w:rPr>
        <w:t>ых</w:t>
      </w:r>
      <w:r w:rsidRPr="009044F1">
        <w:rPr>
          <w:rFonts w:ascii="GHEA Grapalat" w:hAnsi="GHEA Grapalat"/>
        </w:rPr>
        <w:t xml:space="preserve"> им </w:t>
      </w:r>
      <w:r w:rsidR="00BC50BB">
        <w:rPr>
          <w:rFonts w:ascii="GHEA Grapalat" w:hAnsi="GHEA Grapalat"/>
        </w:rPr>
        <w:t>приборов и оборудования</w:t>
      </w:r>
      <w:r w:rsidRPr="009044F1">
        <w:rPr>
          <w:rFonts w:ascii="GHEA Grapalat" w:hAnsi="GHEA Grapalat"/>
        </w:rPr>
        <w:t xml:space="preserve">. </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456"/>
        <w:gridCol w:w="5475"/>
        <w:gridCol w:w="15"/>
      </w:tblGrid>
      <w:tr w:rsidR="00D043C1" w:rsidRPr="00206AF8" w:rsidTr="00A9393C">
        <w:trPr>
          <w:gridAfter w:val="1"/>
          <w:wAfter w:w="15" w:type="dxa"/>
        </w:trPr>
        <w:tc>
          <w:tcPr>
            <w:tcW w:w="12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931" w:type="dxa"/>
            <w:gridSpan w:val="2"/>
            <w:vAlign w:val="center"/>
          </w:tcPr>
          <w:p w:rsidR="00D043C1" w:rsidRPr="00C03625" w:rsidRDefault="00D043C1" w:rsidP="00C03625">
            <w:pPr>
              <w:widowControl w:val="0"/>
              <w:jc w:val="center"/>
              <w:rPr>
                <w:rFonts w:ascii="GHEA Grapalat" w:hAnsi="GHEA Grapalat"/>
                <w:b/>
                <w:bCs/>
                <w:sz w:val="20"/>
                <w:szCs w:val="20"/>
                <w:lang w:val="en-US"/>
              </w:rPr>
            </w:pPr>
            <w:r w:rsidRPr="00206AF8">
              <w:rPr>
                <w:rFonts w:ascii="GHEA Grapalat" w:hAnsi="GHEA Grapalat"/>
                <w:b/>
                <w:sz w:val="20"/>
                <w:szCs w:val="20"/>
              </w:rPr>
              <w:t>Предлагаемы</w:t>
            </w:r>
            <w:r w:rsidR="000976D7" w:rsidRPr="00DB2996">
              <w:rPr>
                <w:rFonts w:ascii="GHEA Grapalat" w:hAnsi="GHEA Grapalat"/>
                <w:b/>
                <w:sz w:val="20"/>
                <w:szCs w:val="20"/>
              </w:rPr>
              <w:t>е</w:t>
            </w:r>
            <w:r w:rsidRPr="00206AF8">
              <w:rPr>
                <w:rFonts w:ascii="GHEA Grapalat" w:hAnsi="GHEA Grapalat"/>
                <w:b/>
                <w:sz w:val="20"/>
                <w:szCs w:val="20"/>
              </w:rPr>
              <w:t xml:space="preserve"> </w:t>
            </w:r>
            <w:r w:rsidR="00C03625" w:rsidRPr="00DB2996">
              <w:rPr>
                <w:rFonts w:ascii="GHEA Grapalat" w:hAnsi="GHEA Grapalat"/>
                <w:b/>
                <w:sz w:val="20"/>
                <w:szCs w:val="20"/>
              </w:rPr>
              <w:t>приборы и оборудование</w:t>
            </w:r>
          </w:p>
        </w:tc>
      </w:tr>
      <w:tr w:rsidR="00A9393C" w:rsidRPr="00206AF8" w:rsidTr="00A9393C">
        <w:trPr>
          <w:trHeight w:val="696"/>
        </w:trPr>
        <w:tc>
          <w:tcPr>
            <w:tcW w:w="1242" w:type="dxa"/>
            <w:vMerge/>
            <w:vAlign w:val="center"/>
          </w:tcPr>
          <w:p w:rsidR="00A9393C" w:rsidRPr="00206AF8" w:rsidRDefault="00A9393C" w:rsidP="00FF3F2A">
            <w:pPr>
              <w:widowControl w:val="0"/>
              <w:jc w:val="center"/>
              <w:rPr>
                <w:rFonts w:ascii="GHEA Grapalat" w:hAnsi="GHEA Grapalat"/>
                <w:b/>
                <w:bCs/>
                <w:sz w:val="20"/>
                <w:szCs w:val="20"/>
              </w:rPr>
            </w:pPr>
          </w:p>
        </w:tc>
        <w:tc>
          <w:tcPr>
            <w:tcW w:w="3456" w:type="dxa"/>
            <w:vAlign w:val="center"/>
          </w:tcPr>
          <w:p w:rsidR="00A9393C" w:rsidRPr="00206AF8" w:rsidRDefault="00A9393C"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c>
          <w:tcPr>
            <w:tcW w:w="5490" w:type="dxa"/>
            <w:gridSpan w:val="2"/>
            <w:vAlign w:val="center"/>
          </w:tcPr>
          <w:p w:rsidR="00A9393C" w:rsidRPr="00206AF8" w:rsidRDefault="00A9393C" w:rsidP="00FF3F2A">
            <w:pPr>
              <w:widowControl w:val="0"/>
              <w:jc w:val="center"/>
              <w:rPr>
                <w:rFonts w:ascii="GHEA Grapalat" w:hAnsi="GHEA Grapalat"/>
                <w:b/>
                <w:bCs/>
                <w:sz w:val="20"/>
                <w:szCs w:val="20"/>
              </w:rPr>
            </w:pPr>
            <w:r w:rsidRPr="00786EB3">
              <w:rPr>
                <w:rFonts w:ascii="GHEA Grapalat" w:hAnsi="GHEA Grapalat"/>
                <w:b/>
                <w:sz w:val="20"/>
                <w:szCs w:val="20"/>
              </w:rPr>
              <w:t>гарантийные сроки</w:t>
            </w:r>
          </w:p>
        </w:tc>
      </w:tr>
      <w:tr w:rsidR="00A9393C" w:rsidRPr="00206AF8" w:rsidTr="00A9393C">
        <w:tc>
          <w:tcPr>
            <w:tcW w:w="1242" w:type="dxa"/>
          </w:tcPr>
          <w:p w:rsidR="00A9393C" w:rsidRPr="00206AF8" w:rsidRDefault="00A9393C" w:rsidP="00FF3F2A">
            <w:pPr>
              <w:pStyle w:val="3"/>
              <w:keepNext w:val="0"/>
              <w:widowControl w:val="0"/>
              <w:spacing w:line="240" w:lineRule="auto"/>
              <w:jc w:val="left"/>
              <w:rPr>
                <w:rFonts w:ascii="GHEA Grapalat" w:hAnsi="GHEA Grapalat"/>
                <w:b/>
              </w:rPr>
            </w:pPr>
          </w:p>
        </w:tc>
        <w:tc>
          <w:tcPr>
            <w:tcW w:w="3456" w:type="dxa"/>
          </w:tcPr>
          <w:p w:rsidR="00A9393C" w:rsidRPr="00206AF8" w:rsidRDefault="00A9393C" w:rsidP="00FF3F2A">
            <w:pPr>
              <w:pStyle w:val="3"/>
              <w:keepNext w:val="0"/>
              <w:widowControl w:val="0"/>
              <w:spacing w:line="240" w:lineRule="auto"/>
              <w:jc w:val="left"/>
              <w:rPr>
                <w:rFonts w:ascii="GHEA Grapalat" w:hAnsi="GHEA Grapalat"/>
                <w:b/>
              </w:rPr>
            </w:pPr>
          </w:p>
        </w:tc>
        <w:tc>
          <w:tcPr>
            <w:tcW w:w="5490" w:type="dxa"/>
            <w:gridSpan w:val="2"/>
          </w:tcPr>
          <w:p w:rsidR="00A9393C" w:rsidRPr="00A9393C" w:rsidRDefault="00A9393C" w:rsidP="00A9393C">
            <w:pPr>
              <w:pStyle w:val="3"/>
              <w:keepNext w:val="0"/>
              <w:widowControl w:val="0"/>
              <w:spacing w:line="240" w:lineRule="auto"/>
              <w:rPr>
                <w:rFonts w:ascii="GHEA Grapalat" w:hAnsi="GHEA Grapalat"/>
                <w:b/>
                <w:lang w:val="en-US"/>
              </w:rPr>
            </w:pPr>
            <w:r>
              <w:rPr>
                <w:rFonts w:ascii="GHEA Grapalat" w:hAnsi="GHEA Grapalat"/>
                <w:b/>
                <w:lang w:val="en-US"/>
              </w:rPr>
              <w:t xml:space="preserve">1 </w:t>
            </w:r>
            <w:proofErr w:type="spellStart"/>
            <w:r>
              <w:rPr>
                <w:rFonts w:ascii="GHEA Grapalat" w:hAnsi="GHEA Grapalat"/>
                <w:b/>
                <w:lang w:val="en-US"/>
              </w:rPr>
              <w:t>год</w:t>
            </w:r>
            <w:proofErr w:type="spellEnd"/>
          </w:p>
        </w:tc>
      </w:tr>
      <w:tr w:rsidR="00A9393C" w:rsidRPr="00206AF8" w:rsidTr="00A9393C">
        <w:tc>
          <w:tcPr>
            <w:tcW w:w="1242" w:type="dxa"/>
          </w:tcPr>
          <w:p w:rsidR="00A9393C" w:rsidRPr="00206AF8" w:rsidRDefault="00A9393C" w:rsidP="00FF3F2A">
            <w:pPr>
              <w:pStyle w:val="3"/>
              <w:keepNext w:val="0"/>
              <w:widowControl w:val="0"/>
              <w:spacing w:line="240" w:lineRule="auto"/>
              <w:jc w:val="left"/>
              <w:rPr>
                <w:rFonts w:ascii="GHEA Grapalat" w:hAnsi="GHEA Grapalat"/>
                <w:b/>
              </w:rPr>
            </w:pPr>
          </w:p>
        </w:tc>
        <w:tc>
          <w:tcPr>
            <w:tcW w:w="3456" w:type="dxa"/>
          </w:tcPr>
          <w:p w:rsidR="00A9393C" w:rsidRPr="00206AF8" w:rsidRDefault="00A9393C" w:rsidP="00FF3F2A">
            <w:pPr>
              <w:pStyle w:val="3"/>
              <w:keepNext w:val="0"/>
              <w:widowControl w:val="0"/>
              <w:spacing w:line="240" w:lineRule="auto"/>
              <w:jc w:val="left"/>
              <w:rPr>
                <w:rFonts w:ascii="GHEA Grapalat" w:hAnsi="GHEA Grapalat"/>
                <w:b/>
              </w:rPr>
            </w:pPr>
          </w:p>
        </w:tc>
        <w:tc>
          <w:tcPr>
            <w:tcW w:w="5490" w:type="dxa"/>
            <w:gridSpan w:val="2"/>
          </w:tcPr>
          <w:p w:rsidR="00A9393C" w:rsidRPr="00206AF8" w:rsidRDefault="00A9393C"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220899" w:rsidRDefault="00220899" w:rsidP="00220899">
      <w:pPr>
        <w:jc w:val="right"/>
        <w:rPr>
          <w:rFonts w:ascii="GHEA Grapalat" w:hAnsi="GHEA Grapalat"/>
          <w:b/>
        </w:rPr>
      </w:pPr>
      <w:r w:rsidRPr="002E2C90">
        <w:rPr>
          <w:rFonts w:ascii="GHEA Grapalat" w:hAnsi="GHEA Grapalat"/>
          <w:b/>
        </w:rPr>
        <w:lastRenderedPageBreak/>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rsidR="00220899" w:rsidRPr="00FA6464" w:rsidRDefault="00220899" w:rsidP="00220899">
      <w:pPr>
        <w:jc w:val="right"/>
        <w:rPr>
          <w:rFonts w:ascii="GHEA Grapalat" w:hAnsi="GHEA Grapalat"/>
          <w:b/>
        </w:rPr>
      </w:pPr>
      <w:r w:rsidRPr="001439BD">
        <w:rPr>
          <w:rFonts w:ascii="GHEA Grapalat" w:hAnsi="GHEA Grapalat"/>
          <w:b/>
        </w:rPr>
        <w:t xml:space="preserve">к Приглашению </w:t>
      </w:r>
      <w:r w:rsidR="00660FE4" w:rsidRPr="001439BD">
        <w:rPr>
          <w:rFonts w:ascii="GHEA Grapalat" w:hAnsi="GHEA Grapalat"/>
          <w:b/>
        </w:rPr>
        <w:t>на открытый конкурс</w:t>
      </w:r>
    </w:p>
    <w:p w:rsidR="00220899" w:rsidRPr="009044F1" w:rsidRDefault="00220899" w:rsidP="0022089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F76F2B">
        <w:rPr>
          <w:rFonts w:ascii="GHEA Grapalat" w:hAnsi="GHEA Grapalat"/>
          <w:b/>
          <w:sz w:val="24"/>
          <w:szCs w:val="24"/>
          <w:lang w:val="en-US"/>
        </w:rPr>
        <w:t>AMXH</w:t>
      </w:r>
      <w:r w:rsidR="00F76F2B" w:rsidRPr="007178BE">
        <w:rPr>
          <w:rFonts w:ascii="GHEA Grapalat" w:hAnsi="GHEA Grapalat"/>
          <w:b/>
          <w:sz w:val="24"/>
          <w:szCs w:val="24"/>
        </w:rPr>
        <w:t>-</w:t>
      </w:r>
      <w:proofErr w:type="spellStart"/>
      <w:r w:rsidR="00F76F2B">
        <w:rPr>
          <w:rFonts w:ascii="GHEA Grapalat" w:hAnsi="GHEA Grapalat"/>
          <w:b/>
          <w:sz w:val="24"/>
          <w:szCs w:val="24"/>
          <w:lang w:val="en-US"/>
        </w:rPr>
        <w:t>BMAShDzB</w:t>
      </w:r>
      <w:proofErr w:type="spellEnd"/>
      <w:r w:rsidR="00F76F2B" w:rsidRPr="007178BE">
        <w:rPr>
          <w:rFonts w:ascii="GHEA Grapalat" w:hAnsi="GHEA Grapalat"/>
          <w:b/>
          <w:sz w:val="24"/>
          <w:szCs w:val="24"/>
        </w:rPr>
        <w:t xml:space="preserve"> -22/05</w:t>
      </w:r>
    </w:p>
    <w:p w:rsidR="00220899" w:rsidRDefault="00220899" w:rsidP="00220899">
      <w:pPr>
        <w:ind w:left="360" w:hanging="360"/>
        <w:jc w:val="center"/>
        <w:rPr>
          <w:rFonts w:ascii="GHEA Grapalat" w:hAnsi="GHEA Grapalat"/>
          <w:b/>
        </w:rPr>
      </w:pPr>
      <w:r>
        <w:rPr>
          <w:rFonts w:ascii="GHEA Grapalat" w:hAnsi="GHEA Grapalat"/>
          <w:b/>
        </w:rPr>
        <w:t>ФОРМА</w:t>
      </w:r>
    </w:p>
    <w:p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220899" w:rsidRPr="00ED3A13" w:rsidRDefault="00220899" w:rsidP="00220899">
      <w:pPr>
        <w:ind w:left="360" w:hanging="360"/>
        <w:jc w:val="center"/>
        <w:rPr>
          <w:rFonts w:ascii="GHEA Grapalat" w:eastAsia="GHEA Grapalat" w:hAnsi="GHEA Grapalat" w:cs="GHEA Grapalat"/>
          <w:b/>
        </w:rPr>
      </w:pPr>
    </w:p>
    <w:p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4"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ind w:left="993" w:hanging="851"/>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487"/>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rPr>
          <w:rFonts w:ascii="GHEA Grapalat" w:eastAsia="GHEA Grapalat" w:hAnsi="GHEA Grapalat" w:cs="GHEA Grapalat"/>
        </w:rPr>
      </w:pPr>
    </w:p>
    <w:p w:rsidR="00220899" w:rsidRPr="00FD1EE4" w:rsidRDefault="00220899" w:rsidP="00220899">
      <w:pPr>
        <w:rPr>
          <w:rFonts w:ascii="GHEA Grapalat" w:eastAsia="GHEA Grapalat" w:hAnsi="GHEA Grapalat" w:cs="GHEA Grapalat"/>
        </w:rPr>
      </w:pPr>
      <w:r w:rsidRPr="00FD1EE4">
        <w:rPr>
          <w:rFonts w:ascii="GHEA Grapalat" w:hAnsi="GHEA Grapalat"/>
        </w:rPr>
        <w:br w:type="page"/>
      </w:r>
    </w:p>
    <w:p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361"/>
        </w:trPr>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220899" w:rsidRPr="00FD1EE4" w:rsidRDefault="00002BC7"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002BC7"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002BC7"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002BC7"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220899" w:rsidRPr="00FD1EE4" w:rsidRDefault="00002BC7"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rsidR="00220899" w:rsidRPr="00FD1EE4" w:rsidRDefault="00002BC7"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rsidR="00220899" w:rsidRPr="00FD1EE4" w:rsidRDefault="00220899" w:rsidP="00220899">
      <w:pPr>
        <w:rPr>
          <w:rFonts w:ascii="GHEA Grapalat" w:eastAsia="GHEA Grapalat" w:hAnsi="GHEA Grapalat" w:cs="GHEA Grapalat"/>
          <w:b/>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6"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CF15DB">
        <w:tc>
          <w:tcPr>
            <w:tcW w:w="297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 xml:space="preserve">Административно-территориальная </w:t>
            </w:r>
            <w:r w:rsidRPr="004A63D6">
              <w:rPr>
                <w:rFonts w:ascii="GHEA Grapalat" w:eastAsia="GHEA Grapalat" w:hAnsi="GHEA Grapalat" w:cs="GHEA Grapalat"/>
                <w:color w:val="000000"/>
              </w:rPr>
              <w:lastRenderedPageBreak/>
              <w:t>единица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943"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002BC7"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220899" w:rsidRPr="006B364D" w:rsidRDefault="00002BC7"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F10CBA" w:rsidRDefault="00002BC7"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002BC7"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rsidTr="00220899">
        <w:tc>
          <w:tcPr>
            <w:tcW w:w="9016" w:type="dxa"/>
            <w:gridSpan w:val="2"/>
            <w:vAlign w:val="center"/>
          </w:tcPr>
          <w:p w:rsidR="00220899" w:rsidRPr="00FD1EE4" w:rsidRDefault="00002BC7"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lastRenderedPageBreak/>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rsidTr="00220899">
        <w:trPr>
          <w:trHeight w:val="924"/>
        </w:trPr>
        <w:tc>
          <w:tcPr>
            <w:tcW w:w="9016" w:type="dxa"/>
            <w:gridSpan w:val="2"/>
            <w:vAlign w:val="center"/>
          </w:tcPr>
          <w:p w:rsidR="00220899" w:rsidRPr="00FD1EE4" w:rsidRDefault="00002BC7"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rsidTr="00220899">
        <w:trPr>
          <w:trHeight w:val="684"/>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1282"/>
        </w:trPr>
        <w:tc>
          <w:tcPr>
            <w:tcW w:w="4508"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220899" w:rsidRPr="00C843BA" w:rsidRDefault="00002BC7"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rsidR="00220899" w:rsidRPr="00C843BA" w:rsidRDefault="00002BC7"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rsidTr="00220899">
        <w:tc>
          <w:tcPr>
            <w:tcW w:w="9016" w:type="dxa"/>
            <w:gridSpan w:val="2"/>
            <w:vAlign w:val="center"/>
          </w:tcPr>
          <w:p w:rsidR="00220899" w:rsidRPr="00FD1EE4" w:rsidRDefault="00002BC7"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rsidTr="00220899">
        <w:tc>
          <w:tcPr>
            <w:tcW w:w="9016" w:type="dxa"/>
            <w:gridSpan w:val="2"/>
            <w:vAlign w:val="center"/>
          </w:tcPr>
          <w:p w:rsidR="00220899" w:rsidRPr="00FD1EE4" w:rsidRDefault="00002BC7"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rsidTr="00220899">
        <w:tc>
          <w:tcPr>
            <w:tcW w:w="9016" w:type="dxa"/>
            <w:gridSpan w:val="2"/>
            <w:vAlign w:val="center"/>
          </w:tcPr>
          <w:p w:rsidR="00220899" w:rsidRPr="00FD1EE4" w:rsidRDefault="00002BC7"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rsidTr="00220899">
        <w:tc>
          <w:tcPr>
            <w:tcW w:w="9016" w:type="dxa"/>
            <w:gridSpan w:val="2"/>
            <w:vAlign w:val="center"/>
          </w:tcPr>
          <w:p w:rsidR="00220899" w:rsidRPr="00FD1EE4" w:rsidRDefault="00002BC7"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220899" w:rsidRPr="00B23852" w:rsidRDefault="00002BC7"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rsidR="00220899" w:rsidRPr="00FD1EE4" w:rsidRDefault="00002BC7"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lastRenderedPageBreak/>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220899" w:rsidRPr="005600B4" w:rsidRDefault="00002BC7"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rsidR="00220899" w:rsidRPr="005600B4" w:rsidRDefault="00002BC7"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7"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rPr>
          <w:trHeight w:val="853"/>
        </w:trPr>
        <w:tc>
          <w:tcPr>
            <w:tcW w:w="2835" w:type="dxa"/>
            <w:vMerge w:val="restart"/>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rPr>
          <w:trHeight w:val="850"/>
        </w:trPr>
        <w:tc>
          <w:tcPr>
            <w:tcW w:w="2835" w:type="dxa"/>
            <w:vMerge/>
            <w:shd w:val="clear" w:color="auto" w:fill="D9E2F3"/>
            <w:vAlign w:val="center"/>
          </w:tcPr>
          <w:p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220899" w:rsidRPr="00FD1EE4" w:rsidRDefault="00220899" w:rsidP="00220899">
            <w:pPr>
              <w:spacing w:before="240" w:after="240"/>
              <w:rPr>
                <w:rFonts w:ascii="GHEA Grapalat" w:eastAsia="GHEA Grapalat" w:hAnsi="GHEA Grapalat" w:cs="GHEA Grapalat"/>
              </w:rPr>
            </w:pPr>
          </w:p>
        </w:tc>
      </w:tr>
    </w:tbl>
    <w:p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r w:rsidR="00220899" w:rsidRPr="00FD1EE4" w:rsidTr="00220899">
        <w:tc>
          <w:tcPr>
            <w:tcW w:w="2835" w:type="dxa"/>
            <w:shd w:val="clear" w:color="auto" w:fill="D9E2F3"/>
            <w:vAlign w:val="center"/>
          </w:tcPr>
          <w:p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220899" w:rsidRPr="00FD1EE4" w:rsidRDefault="00220899" w:rsidP="00220899">
            <w:pPr>
              <w:spacing w:before="240" w:after="240"/>
              <w:rPr>
                <w:rFonts w:ascii="GHEA Grapalat" w:eastAsia="GHEA Grapalat" w:hAnsi="GHEA Grapalat" w:cs="GHEA Grapalat"/>
              </w:rPr>
            </w:pPr>
          </w:p>
        </w:tc>
      </w:tr>
    </w:tbl>
    <w:p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220899" w:rsidRPr="001F2C4C" w:rsidRDefault="00220899" w:rsidP="001F2C4C">
      <w:pPr>
        <w:pStyle w:val="aff3"/>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220899" w:rsidRPr="00FD1EE4" w:rsidTr="00220899">
        <w:tc>
          <w:tcPr>
            <w:tcW w:w="9016" w:type="dxa"/>
            <w:shd w:val="clear" w:color="auto" w:fill="DBE5F1" w:themeFill="accent1" w:themeFillTint="33"/>
          </w:tcPr>
          <w:p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rsidTr="00220899">
        <w:trPr>
          <w:trHeight w:val="10187"/>
        </w:trPr>
        <w:tc>
          <w:tcPr>
            <w:tcW w:w="9016" w:type="dxa"/>
          </w:tcPr>
          <w:p w:rsidR="00220899" w:rsidRPr="00FD1EE4" w:rsidRDefault="00220899" w:rsidP="00220899">
            <w:pPr>
              <w:rPr>
                <w:rFonts w:ascii="GHEA Grapalat" w:eastAsia="GHEA Grapalat" w:hAnsi="GHEA Grapalat" w:cs="GHEA Grapalat"/>
                <w:b/>
                <w:color w:val="000000"/>
              </w:rPr>
            </w:pPr>
          </w:p>
        </w:tc>
      </w:tr>
    </w:tbl>
    <w:p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rsidR="00220899" w:rsidRPr="00490465" w:rsidRDefault="00220899" w:rsidP="00220899">
      <w:pPr>
        <w:spacing w:line="360" w:lineRule="auto"/>
        <w:jc w:val="center"/>
        <w:rPr>
          <w:rFonts w:ascii="GHEA Grapalat" w:hAnsi="GHEA Grapalat"/>
          <w:b/>
          <w:sz w:val="28"/>
          <w:szCs w:val="28"/>
          <w:lang w:val="hy-AM"/>
        </w:rPr>
      </w:pP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220899" w:rsidRPr="00092E73" w:rsidRDefault="00220899" w:rsidP="00220899">
      <w:pPr>
        <w:pStyle w:val="aff3"/>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220899" w:rsidRPr="00092E73" w:rsidRDefault="00220899" w:rsidP="00220899">
      <w:pPr>
        <w:pStyle w:val="aff3"/>
        <w:numPr>
          <w:ilvl w:val="0"/>
          <w:numId w:val="30"/>
        </w:numPr>
        <w:spacing w:after="200" w:line="360" w:lineRule="auto"/>
        <w:contextualSpacing/>
        <w:jc w:val="both"/>
        <w:rPr>
          <w:rFonts w:ascii="GHEA Grapalat" w:hAnsi="GHEA Grapalat"/>
        </w:rPr>
      </w:pPr>
      <w:r w:rsidRPr="00092E73">
        <w:rPr>
          <w:rFonts w:ascii="GHEA Grapalat" w:hAnsi="GHEA Grapalat"/>
        </w:rPr>
        <w:t>в подразделе  "Лицо,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rsidR="00220899" w:rsidRPr="00092E73" w:rsidRDefault="00220899" w:rsidP="00220899">
      <w:pPr>
        <w:pStyle w:val="aff3"/>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220899" w:rsidRPr="00092E73" w:rsidRDefault="00220899" w:rsidP="00220899">
      <w:pPr>
        <w:pStyle w:val="aff3"/>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092E73">
        <w:rPr>
          <w:rFonts w:ascii="GHEA Grapalat" w:hAnsi="GHEA Grapalat"/>
        </w:rPr>
        <w:t>листингированы</w:t>
      </w:r>
      <w:proofErr w:type="spellEnd"/>
      <w:r w:rsidRPr="00092E73">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proofErr w:type="gramStart"/>
      <w:r w:rsidRPr="00092E73">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92E73">
        <w:rPr>
          <w:rFonts w:ascii="GHEA Grapalat" w:hAnsi="GHEA Grapalat"/>
        </w:rPr>
        <w:t>Market</w:t>
      </w:r>
      <w:proofErr w:type="spellEnd"/>
      <w:r w:rsidRPr="00092E73">
        <w:rPr>
          <w:rFonts w:ascii="GHEA Grapalat" w:hAnsi="GHEA Grapalat"/>
        </w:rPr>
        <w:t xml:space="preserve"> </w:t>
      </w:r>
      <w:proofErr w:type="spellStart"/>
      <w:r w:rsidRPr="00092E73">
        <w:rPr>
          <w:rFonts w:ascii="GHEA Grapalat" w:hAnsi="GHEA Grapalat"/>
        </w:rPr>
        <w:t>Identifier</w:t>
      </w:r>
      <w:proofErr w:type="spellEnd"/>
      <w:r w:rsidRPr="00092E73">
        <w:rPr>
          <w:rFonts w:ascii="GHEA Grapalat" w:hAnsi="GHEA Grapalat"/>
        </w:rPr>
        <w:t xml:space="preserve"> </w:t>
      </w:r>
      <w:proofErr w:type="spellStart"/>
      <w:r w:rsidRPr="00092E73">
        <w:rPr>
          <w:rFonts w:ascii="GHEA Grapalat" w:hAnsi="GHEA Grapalat"/>
        </w:rPr>
        <w:t>Code</w:t>
      </w:r>
      <w:proofErr w:type="spellEnd"/>
      <w:r w:rsidRPr="00092E73">
        <w:rPr>
          <w:rFonts w:ascii="GHEA Grapalat" w:hAnsi="GHEA Grapalat"/>
        </w:rPr>
        <w:t xml:space="preserve">), где </w:t>
      </w:r>
      <w:proofErr w:type="spellStart"/>
      <w:r w:rsidRPr="00092E73">
        <w:rPr>
          <w:rFonts w:ascii="GHEA Grapalat" w:hAnsi="GHEA Grapalat"/>
        </w:rPr>
        <w:t>листингированы</w:t>
      </w:r>
      <w:proofErr w:type="spellEnd"/>
      <w:r w:rsidRPr="00092E73">
        <w:rPr>
          <w:rFonts w:ascii="GHEA Grapalat" w:hAnsi="GHEA Grapalat"/>
        </w:rPr>
        <w:t xml:space="preserve"> акции Организации или другого юридического лица, </w:t>
      </w:r>
      <w:r w:rsidRPr="00092E73">
        <w:rPr>
          <w:rFonts w:ascii="GHEA Grapalat" w:hAnsi="GHEA Grapalat"/>
        </w:rPr>
        <w:lastRenderedPageBreak/>
        <w:t>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roofErr w:type="gramEnd"/>
    </w:p>
    <w:p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92E73">
        <w:rPr>
          <w:rFonts w:ascii="GHEA Grapalat" w:hAnsi="GHEA Grapalat"/>
        </w:rPr>
        <w:t>организациий</w:t>
      </w:r>
      <w:proofErr w:type="spellEnd"/>
      <w:r w:rsidRPr="00092E73">
        <w:rPr>
          <w:rFonts w:ascii="GHEA Grapalat" w:hAnsi="GHEA Grapalat"/>
        </w:rPr>
        <w:t>.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aff3"/>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92E73">
        <w:rPr>
          <w:rFonts w:ascii="GHEA Grapalat" w:hAnsi="GHEA Grapalat"/>
        </w:rPr>
        <w:t>муниципалитета</w:t>
      </w:r>
      <w:proofErr w:type="gramStart"/>
      <w:r w:rsidRPr="00092E73">
        <w:rPr>
          <w:rFonts w:ascii="GHEA Grapalat" w:hAnsi="GHEA Grapalat"/>
        </w:rPr>
        <w:t>.В</w:t>
      </w:r>
      <w:proofErr w:type="spellEnd"/>
      <w:proofErr w:type="gramEnd"/>
      <w:r w:rsidRPr="00092E73">
        <w:rPr>
          <w:rFonts w:ascii="GHEA Grapalat" w:hAnsi="GHEA Grapalat"/>
        </w:rPr>
        <w:t xml:space="preserve"> этом подразделе </w:t>
      </w:r>
      <w:r w:rsidRPr="00092E73">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pStyle w:val="aff3"/>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220899" w:rsidRPr="00092E73" w:rsidRDefault="00220899" w:rsidP="00220899">
      <w:pPr>
        <w:spacing w:line="360" w:lineRule="auto"/>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92E73">
        <w:rPr>
          <w:rFonts w:ascii="GHEA Grapalat" w:hAnsi="GHEA Grapalat"/>
        </w:rPr>
        <w:t>реальнго</w:t>
      </w:r>
      <w:proofErr w:type="spellEnd"/>
      <w:r w:rsidRPr="00092E73">
        <w:rPr>
          <w:rFonts w:ascii="GHEA Grapalat" w:hAnsi="GHEA Grapalat"/>
        </w:rPr>
        <w:t xml:space="preserve"> бенефициара </w:t>
      </w:r>
      <w:proofErr w:type="gramStart"/>
      <w:r w:rsidRPr="00092E73">
        <w:rPr>
          <w:rFonts w:ascii="GHEA Grapalat" w:hAnsi="GHEA Grapalat"/>
        </w:rPr>
        <w:t>по</w:t>
      </w:r>
      <w:proofErr w:type="gramEnd"/>
      <w:r w:rsidRPr="00092E73">
        <w:rPr>
          <w:rFonts w:ascii="GHEA Grapalat" w:hAnsi="GHEA Grapalat"/>
        </w:rPr>
        <w:t xml:space="preserve"> более </w:t>
      </w:r>
      <w:proofErr w:type="gramStart"/>
      <w:r w:rsidRPr="00092E73">
        <w:rPr>
          <w:rFonts w:ascii="GHEA Grapalat" w:hAnsi="GHEA Grapalat"/>
        </w:rPr>
        <w:t>чем</w:t>
      </w:r>
      <w:proofErr w:type="gramEnd"/>
      <w:r w:rsidRPr="00092E73">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92E73">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92E73">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результате прямого и косвенного участия реального бенефициара. </w:t>
      </w:r>
      <w:proofErr w:type="gramStart"/>
      <w:r w:rsidRPr="00092E73">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w:t>
      </w:r>
      <w:r w:rsidRPr="00092E73">
        <w:rPr>
          <w:rFonts w:ascii="GHEA Grapalat" w:hAnsi="GHEA Grapalat"/>
        </w:rPr>
        <w:lastRenderedPageBreak/>
        <w:t>бенефициара.</w:t>
      </w:r>
      <w:proofErr w:type="gramEnd"/>
      <w:r w:rsidRPr="00092E73">
        <w:rPr>
          <w:rFonts w:ascii="GHEA Grapalat" w:hAnsi="GHEA Grapalat"/>
        </w:rPr>
        <w:t xml:space="preserve">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220899" w:rsidRPr="00092E73" w:rsidRDefault="00220899" w:rsidP="00220899">
      <w:pPr>
        <w:spacing w:line="360" w:lineRule="auto"/>
        <w:jc w:val="both"/>
        <w:rPr>
          <w:rFonts w:ascii="GHEA Grapalat" w:hAnsi="GHEA Grapalat"/>
          <w:lang w:val="hy-AM"/>
        </w:rPr>
      </w:pPr>
      <w:proofErr w:type="gramStart"/>
      <w:r w:rsidRPr="00092E73">
        <w:rPr>
          <w:rFonts w:ascii="GHEA Grapalat" w:hAnsi="GHEA Grapalat"/>
        </w:rPr>
        <w:t>б</w:t>
      </w:r>
      <w:proofErr w:type="gramEnd"/>
      <w:r w:rsidRPr="00092E73">
        <w:rPr>
          <w:rFonts w:ascii="GHEA Grapalat" w:hAnsi="GHEA Grapalat"/>
        </w:rPr>
        <w:t xml:space="preserve">.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proofErr w:type="gramStart"/>
      <w:r w:rsidRPr="00092E73">
        <w:rPr>
          <w:rFonts w:ascii="GHEA Grapalat" w:hAnsi="GHEA Grapalat"/>
        </w:rPr>
        <w:t>в</w:t>
      </w:r>
      <w:proofErr w:type="gramEnd"/>
      <w:r w:rsidRPr="00092E73">
        <w:rPr>
          <w:rFonts w:ascii="GHEA Grapalat" w:hAnsi="GHEA Grapalat"/>
          <w:lang w:val="hy-AM"/>
        </w:rPr>
        <w:t xml:space="preserve">. </w:t>
      </w:r>
      <w:proofErr w:type="gramStart"/>
      <w:r w:rsidRPr="00092E73">
        <w:rPr>
          <w:rFonts w:ascii="GHEA Grapalat" w:hAnsi="GHEA Grapalat"/>
        </w:rPr>
        <w:t>в</w:t>
      </w:r>
      <w:proofErr w:type="gramEnd"/>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proofErr w:type="spellStart"/>
      <w:r w:rsidRPr="00092E73">
        <w:rPr>
          <w:rFonts w:ascii="GHEA Grapalat" w:hAnsi="GHEA Grapalat"/>
        </w:rPr>
        <w:t>ым</w:t>
      </w:r>
      <w:proofErr w:type="spellEnd"/>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proofErr w:type="spellStart"/>
      <w:r w:rsidRPr="00092E73">
        <w:rPr>
          <w:rFonts w:ascii="GHEA Grapalat" w:hAnsi="GHEA Grapalat"/>
        </w:rPr>
        <w:t>отстраня</w:t>
      </w:r>
      <w:proofErr w:type="spellEnd"/>
      <w:r w:rsidRPr="00092E73">
        <w:rPr>
          <w:rFonts w:ascii="GHEA Grapalat" w:hAnsi="GHEA Grapalat"/>
          <w:lang w:val="hy-AM"/>
        </w:rPr>
        <w:t>ть большинство членов органов управления юридического лица;</w:t>
      </w:r>
    </w:p>
    <w:p w:rsidR="00220899" w:rsidRPr="00092E73" w:rsidRDefault="00220899" w:rsidP="00220899">
      <w:pPr>
        <w:spacing w:line="360" w:lineRule="auto"/>
        <w:jc w:val="both"/>
        <w:rPr>
          <w:rFonts w:ascii="GHEA Grapalat" w:hAnsi="GHEA Grapalat"/>
        </w:rPr>
      </w:pPr>
      <w:proofErr w:type="gramStart"/>
      <w:r w:rsidRPr="00092E73">
        <w:rPr>
          <w:rFonts w:ascii="GHEA Grapalat" w:hAnsi="GHEA Grapalat"/>
        </w:rPr>
        <w:t>в</w:t>
      </w:r>
      <w:proofErr w:type="gramEnd"/>
      <w:r w:rsidRPr="00092E73">
        <w:rPr>
          <w:rFonts w:ascii="GHEA Grapalat" w:hAnsi="GHEA Grapalat"/>
        </w:rPr>
        <w:t xml:space="preserve">. </w:t>
      </w:r>
      <w:proofErr w:type="gramStart"/>
      <w:r w:rsidRPr="00092E73">
        <w:rPr>
          <w:rFonts w:ascii="GHEA Grapalat" w:hAnsi="GHEA Grapalat"/>
        </w:rPr>
        <w:t>В</w:t>
      </w:r>
      <w:proofErr w:type="gramEnd"/>
      <w:r w:rsidRPr="00092E73">
        <w:rPr>
          <w:rFonts w:ascii="GHEA Grapalat" w:hAnsi="GHEA Grapalat"/>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w:t>
      </w:r>
      <w:r w:rsidRPr="00092E73">
        <w:rPr>
          <w:rFonts w:ascii="GHEA Grapalat" w:hAnsi="GHEA Grapalat"/>
        </w:rPr>
        <w:lastRenderedPageBreak/>
        <w:t>полученной данным юридическим лицом в течение года, предшествующего отчетному году;</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92E73">
        <w:rPr>
          <w:rFonts w:ascii="GHEA Grapalat" w:hAnsi="GHEA Grapalat"/>
        </w:rPr>
        <w:t xml:space="preserve"> О</w:t>
      </w:r>
      <w:proofErr w:type="gramEnd"/>
      <w:r w:rsidRPr="00092E73">
        <w:rPr>
          <w:rFonts w:ascii="GHEA Grapalat" w:hAnsi="GHEA Grapalat"/>
        </w:rPr>
        <w:t xml:space="preserve"> недрах</w:t>
      </w:r>
    </w:p>
    <w:p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w:t>
      </w:r>
      <w:r w:rsidRPr="00092E73">
        <w:rPr>
          <w:rFonts w:ascii="GHEA Grapalat" w:hAnsi="GHEA Grapalat"/>
        </w:rPr>
        <w:lastRenderedPageBreak/>
        <w:t>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92E73">
        <w:rPr>
          <w:rFonts w:ascii="GHEA Grapalat" w:hAnsi="GHEA Grapalat"/>
        </w:rPr>
        <w:t>листингуются</w:t>
      </w:r>
      <w:proofErr w:type="spellEnd"/>
      <w:r w:rsidRPr="00092E73">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92E73">
        <w:rPr>
          <w:rFonts w:ascii="GHEA Grapalat" w:hAnsi="GHEA Grapalat"/>
        </w:rPr>
        <w:t>Market</w:t>
      </w:r>
      <w:proofErr w:type="spellEnd"/>
      <w:r w:rsidRPr="00092E73">
        <w:rPr>
          <w:rFonts w:ascii="GHEA Grapalat" w:hAnsi="GHEA Grapalat"/>
        </w:rPr>
        <w:t xml:space="preserve"> </w:t>
      </w:r>
      <w:proofErr w:type="spellStart"/>
      <w:r w:rsidRPr="00092E73">
        <w:rPr>
          <w:rFonts w:ascii="GHEA Grapalat" w:hAnsi="GHEA Grapalat"/>
        </w:rPr>
        <w:t>Identifier</w:t>
      </w:r>
      <w:proofErr w:type="spellEnd"/>
      <w:r w:rsidRPr="00092E73">
        <w:rPr>
          <w:rFonts w:ascii="GHEA Grapalat" w:hAnsi="GHEA Grapalat"/>
        </w:rPr>
        <w:t xml:space="preserve"> </w:t>
      </w:r>
      <w:proofErr w:type="spellStart"/>
      <w:r w:rsidRPr="00092E73">
        <w:rPr>
          <w:rFonts w:ascii="GHEA Grapalat" w:hAnsi="GHEA Grapalat"/>
        </w:rPr>
        <w:t>Code</w:t>
      </w:r>
      <w:proofErr w:type="spellEnd"/>
      <w:r w:rsidRPr="00092E73">
        <w:rPr>
          <w:rFonts w:ascii="GHEA Grapalat" w:hAnsi="GHEA Grapalat"/>
        </w:rPr>
        <w:t xml:space="preserve">), где </w:t>
      </w:r>
      <w:proofErr w:type="spellStart"/>
      <w:r w:rsidRPr="00092E73">
        <w:rPr>
          <w:rFonts w:ascii="GHEA Grapalat" w:hAnsi="GHEA Grapalat"/>
        </w:rPr>
        <w:t>листингуются</w:t>
      </w:r>
      <w:proofErr w:type="spellEnd"/>
      <w:r w:rsidRPr="00092E73">
        <w:rPr>
          <w:rFonts w:ascii="GHEA Grapalat" w:hAnsi="GHEA Grapalat"/>
        </w:rPr>
        <w:t xml:space="preserve"> акции юридического лица, а также ссылается на </w:t>
      </w:r>
      <w:proofErr w:type="gramStart"/>
      <w:r w:rsidRPr="00092E73">
        <w:rPr>
          <w:rFonts w:ascii="GHEA Grapalat" w:hAnsi="GHEA Grapalat"/>
        </w:rPr>
        <w:t>имеющиеся</w:t>
      </w:r>
      <w:proofErr w:type="gramEnd"/>
      <w:r w:rsidRPr="00092E73">
        <w:rPr>
          <w:rFonts w:ascii="GHEA Grapalat" w:hAnsi="GHEA Grapalat"/>
        </w:rPr>
        <w:t xml:space="preserve"> на бирже документы.</w:t>
      </w:r>
    </w:p>
    <w:p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rsidR="00220899" w:rsidRDefault="00220899" w:rsidP="00220899">
      <w:pPr>
        <w:contextualSpacing/>
        <w:jc w:val="both"/>
        <w:rPr>
          <w:rFonts w:ascii="GHEA Grapalat" w:hAnsi="GHEA Grapalat"/>
          <w:sz w:val="28"/>
          <w:szCs w:val="28"/>
        </w:rPr>
      </w:pPr>
    </w:p>
    <w:p w:rsidR="00220899" w:rsidRDefault="00220899" w:rsidP="00220899">
      <w:pPr>
        <w:contextualSpacing/>
        <w:jc w:val="both"/>
        <w:rPr>
          <w:rFonts w:ascii="GHEA Grapalat" w:hAnsi="GHEA Grapalat"/>
          <w:sz w:val="28"/>
          <w:szCs w:val="28"/>
        </w:rPr>
      </w:pPr>
    </w:p>
    <w:p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lastRenderedPageBreak/>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 в случае, если Приложение № 1 к настоящему</w:t>
      </w:r>
      <w:r w:rsidRPr="009E5671">
        <w:rPr>
          <w:rFonts w:ascii="GHEA Grapalat" w:hAnsi="GHEA Grapalat"/>
          <w:i/>
          <w:sz w:val="20"/>
          <w:szCs w:val="20"/>
        </w:rPr>
        <w:t xml:space="preserve">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rsidR="00220899" w:rsidRDefault="00220899" w:rsidP="00220899">
      <w:pPr>
        <w:rPr>
          <w:rFonts w:ascii="GHEA Grapalat" w:hAnsi="GHEA Grapalat"/>
          <w:b/>
        </w:rPr>
      </w:pPr>
    </w:p>
    <w:p w:rsidR="00220899" w:rsidRDefault="00220899" w:rsidP="00220899">
      <w:pPr>
        <w:rPr>
          <w:rFonts w:ascii="GHEA Grapalat" w:hAnsi="GHEA Grapalat"/>
          <w:b/>
        </w:rPr>
      </w:pPr>
      <w:r>
        <w:rPr>
          <w:rFonts w:ascii="GHEA Grapalat" w:hAnsi="GHEA Grapalat"/>
          <w:b/>
        </w:rPr>
        <w:br w:type="page"/>
      </w:r>
    </w:p>
    <w:p w:rsidR="00220899" w:rsidRDefault="00220899">
      <w:pPr>
        <w:rPr>
          <w:rFonts w:ascii="GHEA Grapalat" w:hAnsi="GHEA Grapalat"/>
          <w:b/>
        </w:rPr>
      </w:pP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C3A29" w:rsidRPr="008C3A29" w:rsidRDefault="00B2572B" w:rsidP="008C3A29">
      <w:pPr>
        <w:pStyle w:val="aa"/>
        <w:ind w:firstLine="567"/>
        <w:jc w:val="right"/>
        <w:rPr>
          <w:rFonts w:ascii="GHEA Grapalat" w:hAnsi="GHEA Grapalat"/>
        </w:rPr>
      </w:pPr>
      <w:r w:rsidRPr="001439BD">
        <w:rPr>
          <w:rFonts w:ascii="GHEA Grapalat" w:hAnsi="GHEA Grapalat"/>
          <w:b/>
        </w:rPr>
        <w:t xml:space="preserve">к Приглашению </w:t>
      </w:r>
      <w:r w:rsidR="006A537C" w:rsidRPr="001439BD">
        <w:rPr>
          <w:rFonts w:ascii="GHEA Grapalat" w:hAnsi="GHEA Grapalat"/>
          <w:b/>
        </w:rPr>
        <w:t>на открытый конкурс</w:t>
      </w:r>
    </w:p>
    <w:p w:rsidR="00B2572B" w:rsidRPr="009044F1" w:rsidRDefault="005744FC"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cs="Arial"/>
          <w:b/>
          <w:sz w:val="24"/>
          <w:szCs w:val="24"/>
        </w:rPr>
        <w:br/>
      </w:r>
      <w:r w:rsidR="00B2572B" w:rsidRPr="009044F1">
        <w:rPr>
          <w:rFonts w:ascii="GHEA Grapalat" w:hAnsi="GHEA Grapalat"/>
          <w:b/>
          <w:sz w:val="24"/>
          <w:szCs w:val="24"/>
        </w:rPr>
        <w:t xml:space="preserve">под кодом </w:t>
      </w:r>
      <w:r w:rsidR="00F76F2B">
        <w:rPr>
          <w:rFonts w:ascii="GHEA Grapalat" w:hAnsi="GHEA Grapalat"/>
          <w:b/>
          <w:sz w:val="24"/>
          <w:szCs w:val="24"/>
          <w:lang w:val="en-US"/>
        </w:rPr>
        <w:t>AMXH</w:t>
      </w:r>
      <w:r w:rsidR="00F76F2B" w:rsidRPr="00F76F2B">
        <w:rPr>
          <w:rFonts w:ascii="GHEA Grapalat" w:hAnsi="GHEA Grapalat"/>
          <w:b/>
          <w:sz w:val="24"/>
          <w:szCs w:val="24"/>
        </w:rPr>
        <w:t>-</w:t>
      </w:r>
      <w:proofErr w:type="spellStart"/>
      <w:r w:rsidR="00F76F2B">
        <w:rPr>
          <w:rFonts w:ascii="GHEA Grapalat" w:hAnsi="GHEA Grapalat"/>
          <w:b/>
          <w:sz w:val="24"/>
          <w:szCs w:val="24"/>
          <w:lang w:val="en-US"/>
        </w:rPr>
        <w:t>BMAShDzB</w:t>
      </w:r>
      <w:proofErr w:type="spellEnd"/>
      <w:r w:rsidR="00F76F2B" w:rsidRPr="00F76F2B">
        <w:rPr>
          <w:rFonts w:ascii="GHEA Grapalat" w:hAnsi="GHEA Grapalat"/>
          <w:b/>
          <w:sz w:val="24"/>
          <w:szCs w:val="24"/>
        </w:rPr>
        <w:t xml:space="preserve"> -22/05</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6A537C" w:rsidRPr="006A537C">
        <w:rPr>
          <w:rFonts w:ascii="GHEA Grapalat" w:hAnsi="GHEA Grapalat"/>
        </w:rPr>
        <w:t>на открытый конкурс</w:t>
      </w:r>
      <w:r w:rsidR="006A537C" w:rsidRPr="005744FC">
        <w:rPr>
          <w:rFonts w:ascii="GHEA Grapalat" w:hAnsi="GHEA Grapalat"/>
          <w:spacing w:val="-6"/>
        </w:rPr>
        <w:t xml:space="preserve"> </w:t>
      </w:r>
      <w:r w:rsidRPr="005744FC">
        <w:rPr>
          <w:rFonts w:ascii="GHEA Grapalat" w:hAnsi="GHEA Grapalat"/>
          <w:spacing w:val="-6"/>
        </w:rPr>
        <w:t xml:space="preserve">под кодом </w:t>
      </w:r>
      <w:r w:rsidR="00F76F2B">
        <w:rPr>
          <w:rFonts w:ascii="GHEA Grapalat" w:hAnsi="GHEA Grapalat"/>
          <w:spacing w:val="-6"/>
          <w:lang w:val="en-US"/>
        </w:rPr>
        <w:t>AMXH</w:t>
      </w:r>
      <w:r w:rsidR="00F76F2B" w:rsidRPr="00F76F2B">
        <w:rPr>
          <w:rFonts w:ascii="GHEA Grapalat" w:hAnsi="GHEA Grapalat"/>
          <w:spacing w:val="-6"/>
        </w:rPr>
        <w:t>-</w:t>
      </w:r>
      <w:proofErr w:type="spellStart"/>
      <w:r w:rsidR="00F76F2B">
        <w:rPr>
          <w:rFonts w:ascii="GHEA Grapalat" w:hAnsi="GHEA Grapalat"/>
          <w:spacing w:val="-6"/>
          <w:lang w:val="en-US"/>
        </w:rPr>
        <w:t>BMAShDzB</w:t>
      </w:r>
      <w:proofErr w:type="spellEnd"/>
      <w:r w:rsidR="00F76F2B" w:rsidRPr="00F76F2B">
        <w:rPr>
          <w:rFonts w:ascii="GHEA Grapalat" w:hAnsi="GHEA Grapalat"/>
          <w:spacing w:val="-6"/>
        </w:rPr>
        <w:t xml:space="preserve"> -22/05</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rsidTr="00CE62D4">
        <w:trPr>
          <w:trHeight w:val="916"/>
          <w:jc w:val="center"/>
        </w:trPr>
        <w:tc>
          <w:tcPr>
            <w:tcW w:w="136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5"/>
              <w:t>**</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6A7C27" w:rsidRPr="005744FC" w:rsidRDefault="006A7C27" w:rsidP="00B46D58">
            <w:pPr>
              <w:widowControl w:val="0"/>
              <w:jc w:val="center"/>
              <w:rPr>
                <w:rFonts w:ascii="GHEA Grapalat" w:hAnsi="GHEA Grapalat"/>
                <w:sz w:val="20"/>
                <w:szCs w:val="20"/>
              </w:rPr>
            </w:pPr>
          </w:p>
        </w:tc>
      </w:tr>
      <w:tr w:rsidR="006A7C27" w:rsidRPr="005744FC"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6A7C27" w:rsidRPr="005744FC" w:rsidRDefault="006A7C2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B138F3" w:rsidRDefault="007B3F5F" w:rsidP="001005B0">
      <w:pPr>
        <w:widowControl w:val="0"/>
        <w:spacing w:after="160"/>
        <w:ind w:firstLine="567"/>
        <w:jc w:val="right"/>
        <w:rPr>
          <w:rFonts w:ascii="GHEA Grapalat" w:hAnsi="GHEA Grapalat" w:cs="Arial"/>
          <w:b/>
        </w:rPr>
      </w:pPr>
      <w:r w:rsidRPr="00B138F3">
        <w:rPr>
          <w:rFonts w:ascii="GHEA Grapalat" w:hAnsi="GHEA Grapalat"/>
          <w:b/>
        </w:rPr>
        <w:t xml:space="preserve">к Приглашению </w:t>
      </w:r>
      <w:r w:rsidR="006A537C" w:rsidRPr="001439BD">
        <w:rPr>
          <w:rFonts w:ascii="GHEA Grapalat" w:hAnsi="GHEA Grapalat"/>
          <w:b/>
        </w:rPr>
        <w:t>на открытый конкурс</w:t>
      </w:r>
      <w:r w:rsidRPr="00B138F3">
        <w:rPr>
          <w:rFonts w:ascii="GHEA Grapalat" w:hAnsi="GHEA Grapalat" w:cs="Arial"/>
          <w:b/>
        </w:rPr>
        <w:br/>
      </w:r>
      <w:r w:rsidRPr="00B138F3">
        <w:rPr>
          <w:rFonts w:ascii="GHEA Grapalat" w:hAnsi="GHEA Grapalat"/>
          <w:b/>
        </w:rPr>
        <w:t xml:space="preserve">под кодом </w:t>
      </w:r>
      <w:r w:rsidR="00F76F2B">
        <w:rPr>
          <w:rFonts w:ascii="GHEA Grapalat" w:hAnsi="GHEA Grapalat"/>
          <w:b/>
          <w:lang w:val="en-US"/>
        </w:rPr>
        <w:t>AMXH</w:t>
      </w:r>
      <w:r w:rsidR="00F76F2B" w:rsidRPr="00F76F2B">
        <w:rPr>
          <w:rFonts w:ascii="GHEA Grapalat" w:hAnsi="GHEA Grapalat"/>
          <w:b/>
        </w:rPr>
        <w:t>-</w:t>
      </w:r>
      <w:proofErr w:type="spellStart"/>
      <w:r w:rsidR="00F76F2B">
        <w:rPr>
          <w:rFonts w:ascii="GHEA Grapalat" w:hAnsi="GHEA Grapalat"/>
          <w:b/>
          <w:lang w:val="en-US"/>
        </w:rPr>
        <w:t>BMAShDzB</w:t>
      </w:r>
      <w:proofErr w:type="spellEnd"/>
      <w:r w:rsidR="00F76F2B" w:rsidRPr="00F76F2B">
        <w:rPr>
          <w:rFonts w:ascii="GHEA Grapalat" w:hAnsi="GHEA Grapalat"/>
          <w:b/>
        </w:rPr>
        <w:t xml:space="preserve"> -22/05</w:t>
      </w:r>
    </w:p>
    <w:p w:rsidR="002A4554" w:rsidRPr="00EC1F84" w:rsidRDefault="002A4554" w:rsidP="0016001A">
      <w:pPr>
        <w:pStyle w:val="31"/>
        <w:widowControl w:val="0"/>
        <w:spacing w:after="160" w:line="240" w:lineRule="auto"/>
        <w:jc w:val="center"/>
        <w:rPr>
          <w:rFonts w:ascii="GHEA Grapalat" w:hAnsi="GHEA Grapalat"/>
          <w:sz w:val="24"/>
          <w:szCs w:val="24"/>
        </w:rPr>
      </w:pPr>
    </w:p>
    <w:p w:rsidR="0016001A" w:rsidRPr="00B138F3" w:rsidRDefault="0016001A" w:rsidP="0016001A">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lang w:val="hy-AM"/>
        </w:rPr>
        <w:tab/>
      </w:r>
      <w:r w:rsidRPr="00B138F3">
        <w:rPr>
          <w:rStyle w:val="af5"/>
          <w:rFonts w:ascii="GHEA Grapalat" w:hAnsi="GHEA Grapalat"/>
          <w:b w:val="0"/>
          <w:sz w:val="18"/>
          <w:szCs w:val="18"/>
        </w:rPr>
        <w:t xml:space="preserve">                                                                            номер заключаемого договора</w:t>
      </w:r>
    </w:p>
    <w:p w:rsidR="007B3F5F" w:rsidRPr="00B138F3" w:rsidRDefault="007B3F5F" w:rsidP="007B3F5F">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далее-принципал</w:t>
      </w:r>
      <w:proofErr w:type="gramStart"/>
      <w:r w:rsidRPr="00B138F3">
        <w:rPr>
          <w:rFonts w:ascii="GHEA Grapalat" w:eastAsiaTheme="minorHAnsi" w:hAnsi="GHEA Grapalat" w:cstheme="minorBidi"/>
        </w:rPr>
        <w:t xml:space="preserve"> )</w:t>
      </w:r>
      <w:proofErr w:type="gramEnd"/>
      <w:r w:rsidRPr="00B138F3">
        <w:rPr>
          <w:rFonts w:ascii="GHEA Grapalat" w:eastAsiaTheme="minorHAnsi" w:hAnsi="GHEA Grapalat" w:cstheme="minorBidi"/>
        </w:rPr>
        <w:t xml:space="preserve"> в результате  </w:t>
      </w:r>
    </w:p>
    <w:p w:rsidR="007B3F5F" w:rsidRPr="00B138F3" w:rsidRDefault="007B3F5F" w:rsidP="007B3F5F">
      <w:pPr>
        <w:pStyle w:val="af4"/>
        <w:shd w:val="clear" w:color="auto" w:fill="FFFFFF"/>
        <w:spacing w:before="0" w:beforeAutospacing="0" w:after="0" w:afterAutospacing="0"/>
        <w:ind w:left="-142"/>
        <w:rPr>
          <w:rFonts w:cs="Sylfaen"/>
          <w:b/>
          <w:sz w:val="18"/>
          <w:szCs w:val="18"/>
          <w:vertAlign w:val="superscript"/>
          <w:lang w:val="hy-AM"/>
        </w:rPr>
      </w:pPr>
      <w:r w:rsidRPr="00B138F3">
        <w:rPr>
          <w:rStyle w:val="af5"/>
          <w:rFonts w:ascii="GHEA Grapalat" w:hAnsi="GHEA Grapalat"/>
          <w:b w:val="0"/>
          <w:sz w:val="18"/>
          <w:szCs w:val="18"/>
        </w:rPr>
        <w:t xml:space="preserve">                                  наименование отобранного участника</w:t>
      </w:r>
      <w:r w:rsidRPr="00B138F3">
        <w:rPr>
          <w:rStyle w:val="af5"/>
          <w:rFonts w:ascii="GHEA Grapalat" w:hAnsi="GHEA Grapalat"/>
          <w:b w:val="0"/>
          <w:sz w:val="18"/>
          <w:szCs w:val="18"/>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af4"/>
        <w:shd w:val="clear" w:color="auto" w:fill="FFFFFF"/>
        <w:spacing w:before="0" w:beforeAutospacing="0" w:after="0" w:afterAutospacing="0"/>
        <w:ind w:left="1276" w:firstLine="708"/>
        <w:rPr>
          <w:rFonts w:ascii="GHEA Grapalat" w:eastAsiaTheme="minorHAnsi" w:hAnsi="GHEA Grapalat" w:cstheme="minorBidi"/>
          <w:b/>
          <w:sz w:val="18"/>
          <w:szCs w:val="18"/>
        </w:rPr>
      </w:pPr>
      <w:r w:rsidRPr="00B138F3">
        <w:rPr>
          <w:rFonts w:ascii="GHEA Grapalat" w:hAnsi="GHEA Grapalat" w:cs="Sylfaen"/>
          <w:vertAlign w:val="superscript"/>
        </w:rPr>
        <w:t xml:space="preserve">                         </w:t>
      </w:r>
      <w:r w:rsidRPr="00B138F3">
        <w:rPr>
          <w:rStyle w:val="af5"/>
          <w:rFonts w:ascii="GHEA Grapalat" w:hAnsi="GHEA Grapalat"/>
          <w:b w:val="0"/>
          <w:sz w:val="18"/>
          <w:szCs w:val="18"/>
        </w:rPr>
        <w:t>наименование заказчика</w:t>
      </w:r>
      <w:r w:rsidRPr="00B138F3">
        <w:rPr>
          <w:rFonts w:ascii="GHEA Grapalat" w:eastAsiaTheme="minorHAnsi" w:hAnsi="GHEA Grapalat" w:cstheme="minorBidi"/>
          <w:b/>
          <w:sz w:val="18"/>
          <w:szCs w:val="18"/>
        </w:rPr>
        <w:t xml:space="preserve"> </w:t>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процедуры  закупок под кодом ____________________.</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код процедуры</w:t>
      </w:r>
    </w:p>
    <w:p w:rsidR="007B3F5F" w:rsidRPr="00B21A31" w:rsidRDefault="007B3F5F" w:rsidP="007B3F5F">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21A31">
        <w:rPr>
          <w:rFonts w:ascii="GHEA Grapalat" w:eastAsiaTheme="minorHAnsi" w:hAnsi="GHEA Grapalat" w:cstheme="minorBidi"/>
          <w:lang w:val="hy-AM"/>
        </w:rPr>
        <w:t xml:space="preserve">----------------------------------------------------------------------------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21A31">
        <w:rPr>
          <w:rFonts w:ascii="GHEA Grapalat" w:eastAsiaTheme="minorHAnsi" w:hAnsi="GHEA Grapalat" w:cstheme="minorBidi"/>
          <w:sz w:val="18"/>
          <w:szCs w:val="18"/>
        </w:rPr>
        <w:t xml:space="preserve">                                       наименование </w:t>
      </w:r>
      <w:r w:rsidR="00E004B7" w:rsidRPr="00B21A31">
        <w:rPr>
          <w:rFonts w:ascii="GHEA Grapalat" w:eastAsiaTheme="minorHAnsi" w:hAnsi="GHEA Grapalat" w:cstheme="minorBidi"/>
          <w:sz w:val="18"/>
          <w:szCs w:val="18"/>
        </w:rPr>
        <w:t xml:space="preserve">выдающего гарантию </w:t>
      </w:r>
      <w:r w:rsidRPr="00B21A31">
        <w:rPr>
          <w:rFonts w:ascii="GHEA Grapalat" w:eastAsiaTheme="minorHAnsi" w:hAnsi="GHEA Grapalat" w:cstheme="minorBidi"/>
          <w:sz w:val="18"/>
          <w:szCs w:val="18"/>
        </w:rPr>
        <w:t xml:space="preserve">банка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proofErr w:type="gramStart"/>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roofErr w:type="gramEnd"/>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29453A">
        <w:rPr>
          <w:rFonts w:ascii="GHEA Grapalat" w:eastAsiaTheme="minorHAnsi" w:hAnsi="GHEA Grapalat" w:cstheme="minorBidi"/>
        </w:rPr>
        <w:t xml:space="preserve">пяти </w:t>
      </w:r>
      <w:r w:rsidRPr="00B138F3">
        <w:rPr>
          <w:rFonts w:ascii="GHEA Grapalat" w:eastAsiaTheme="minorHAnsi" w:hAnsi="GHEA Grapalat" w:cstheme="minorBidi"/>
        </w:rPr>
        <w:t xml:space="preserve">рабочих  дней после получения требования. </w:t>
      </w:r>
    </w:p>
    <w:p w:rsidR="007B3F5F" w:rsidRPr="00B138F3" w:rsidRDefault="007B3F5F" w:rsidP="007B3F5F">
      <w:pPr>
        <w:pStyle w:val="af4"/>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7B3F5F" w:rsidRPr="002E4BC5"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25410" w:rsidRPr="002E4BC5" w:rsidRDefault="00F25410"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4A3859" w:rsidRPr="00886AE6" w:rsidRDefault="004A3859" w:rsidP="004A3859">
      <w:pPr>
        <w:pStyle w:val="af4"/>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4A3859" w:rsidRPr="00886AE6" w:rsidRDefault="004A3859" w:rsidP="004A3859">
      <w:pPr>
        <w:pStyle w:val="af4"/>
        <w:shd w:val="clear" w:color="auto" w:fill="FFFFFF"/>
        <w:ind w:firstLine="374"/>
        <w:contextualSpacing/>
        <w:jc w:val="both"/>
        <w:rPr>
          <w:rFonts w:ascii="GHEA Grapalat" w:eastAsiaTheme="minorHAnsi" w:hAnsi="GHEA Grapalat" w:cstheme="minorBidi"/>
        </w:rPr>
      </w:pPr>
      <w:r w:rsidRPr="00886AE6">
        <w:rPr>
          <w:rFonts w:ascii="GHEA Grapalat" w:eastAsiaTheme="minorHAnsi" w:hAnsi="GHEA Grapalat" w:cstheme="minorBidi"/>
          <w:sz w:val="18"/>
          <w:szCs w:val="18"/>
        </w:rPr>
        <w:t xml:space="preserve">номер </w:t>
      </w:r>
      <w:proofErr w:type="gramStart"/>
      <w:r w:rsidRPr="00886AE6">
        <w:rPr>
          <w:rFonts w:ascii="GHEA Grapalat" w:eastAsiaTheme="minorHAnsi" w:hAnsi="GHEA Grapalat" w:cstheme="minorBidi"/>
          <w:sz w:val="18"/>
          <w:szCs w:val="18"/>
        </w:rPr>
        <w:t>заключаемого</w:t>
      </w:r>
      <w:proofErr w:type="gramEnd"/>
      <w:r w:rsidRPr="00886AE6">
        <w:rPr>
          <w:rFonts w:ascii="GHEA Grapalat" w:eastAsiaTheme="minorHAnsi" w:hAnsi="GHEA Grapalat" w:cstheme="minorBidi"/>
          <w:sz w:val="18"/>
          <w:szCs w:val="18"/>
        </w:rPr>
        <w:t xml:space="preserve"> </w:t>
      </w:r>
      <w:proofErr w:type="spellStart"/>
      <w:r w:rsidRPr="00886AE6">
        <w:rPr>
          <w:rFonts w:ascii="GHEA Grapalat" w:eastAsiaTheme="minorHAnsi" w:hAnsi="GHEA Grapalat" w:cstheme="minorBidi"/>
          <w:sz w:val="18"/>
          <w:szCs w:val="18"/>
        </w:rPr>
        <w:t>договара</w:t>
      </w:r>
      <w:proofErr w:type="spellEnd"/>
    </w:p>
    <w:p w:rsidR="004A3859" w:rsidRPr="00886AE6" w:rsidRDefault="004A3859" w:rsidP="004A3859">
      <w:pPr>
        <w:pStyle w:val="af4"/>
        <w:shd w:val="clear" w:color="auto" w:fill="FFFFFF"/>
        <w:ind w:firstLine="374"/>
        <w:contextualSpacing/>
        <w:jc w:val="both"/>
        <w:rPr>
          <w:rFonts w:ascii="GHEA Grapalat" w:eastAsiaTheme="minorHAnsi" w:hAnsi="GHEA Grapalat" w:cstheme="minorBidi"/>
        </w:rPr>
      </w:pPr>
    </w:p>
    <w:p w:rsidR="004A3859" w:rsidRPr="00886AE6" w:rsidRDefault="004A3859" w:rsidP="004A3859">
      <w:pPr>
        <w:pStyle w:val="af4"/>
        <w:shd w:val="clear" w:color="auto" w:fill="FFFFFF"/>
        <w:contextualSpacing/>
        <w:jc w:val="both"/>
        <w:rPr>
          <w:rFonts w:ascii="GHEA Grapalat" w:eastAsiaTheme="minorHAnsi" w:hAnsi="GHEA Grapalat" w:cstheme="minorBidi"/>
          <w:lang w:val="hy-AM"/>
        </w:rPr>
      </w:pPr>
      <w:r w:rsidRPr="00886AE6">
        <w:rPr>
          <w:rFonts w:ascii="GHEA Grapalat" w:eastAsiaTheme="minorHAnsi" w:hAnsi="GHEA Grapalat" w:cstheme="minorBidi"/>
        </w:rPr>
        <w:t xml:space="preserve">и  действует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в</w:t>
      </w:r>
      <w:r w:rsidRPr="00886AE6">
        <w:rPr>
          <w:rFonts w:ascii="GHEA Grapalat" w:hAnsi="GHEA Grapalat"/>
        </w:rPr>
        <w:t>ключительно</w:t>
      </w:r>
      <w:r w:rsidRPr="00886AE6">
        <w:rPr>
          <w:rFonts w:ascii="GHEA Grapalat" w:eastAsiaTheme="minorHAnsi" w:hAnsi="GHEA Grapalat" w:cstheme="minorBidi"/>
        </w:rPr>
        <w:t xml:space="preserve">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до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девяностого </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рабочего </w:t>
      </w:r>
      <w:r w:rsidRPr="00886AE6">
        <w:rPr>
          <w:rFonts w:ascii="GHEA Grapalat" w:eastAsiaTheme="minorHAnsi" w:hAnsi="GHEA Grapalat" w:cstheme="minorBidi"/>
          <w:lang w:val="hy-AM"/>
        </w:rPr>
        <w:t xml:space="preserve"> </w:t>
      </w:r>
      <w:proofErr w:type="gramStart"/>
      <w:r w:rsidRPr="00886AE6">
        <w:rPr>
          <w:rFonts w:ascii="GHEA Grapalat" w:eastAsiaTheme="minorHAnsi" w:hAnsi="GHEA Grapalat" w:cstheme="minorBidi"/>
        </w:rPr>
        <w:t>дня</w:t>
      </w:r>
      <w:proofErr w:type="gramEnd"/>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следующего за днем </w:t>
      </w:r>
    </w:p>
    <w:p w:rsidR="004A3859" w:rsidRPr="00886AE6" w:rsidRDefault="004A3859" w:rsidP="004A3859">
      <w:pPr>
        <w:pStyle w:val="af4"/>
        <w:shd w:val="clear" w:color="auto" w:fill="FFFFFF"/>
        <w:contextualSpacing/>
        <w:jc w:val="both"/>
        <w:rPr>
          <w:rFonts w:ascii="GHEA Grapalat" w:eastAsiaTheme="minorHAnsi" w:hAnsi="GHEA Grapalat" w:cstheme="minorBidi"/>
          <w:sz w:val="18"/>
          <w:szCs w:val="18"/>
          <w:lang w:val="hy-AM"/>
        </w:rPr>
      </w:pPr>
    </w:p>
    <w:p w:rsidR="004A3859" w:rsidRPr="00886AE6" w:rsidRDefault="004A3859" w:rsidP="004A3859">
      <w:pPr>
        <w:pStyle w:val="af4"/>
        <w:shd w:val="clear" w:color="auto" w:fill="FFFFFF"/>
        <w:contextualSpacing/>
        <w:jc w:val="center"/>
        <w:rPr>
          <w:rFonts w:eastAsiaTheme="minorHAnsi" w:cstheme="minorBidi"/>
        </w:rPr>
      </w:pP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ascii="GHEA Grapalat" w:eastAsiaTheme="minorHAnsi" w:hAnsi="GHEA Grapalat" w:cstheme="minorBidi"/>
          <w:lang w:val="hy-AM"/>
        </w:rPr>
        <w:t>----------------------</w:t>
      </w:r>
      <w:r w:rsidRPr="00886AE6">
        <w:rPr>
          <w:rFonts w:ascii="GHEA Grapalat" w:eastAsiaTheme="minorHAnsi" w:hAnsi="GHEA Grapalat" w:cstheme="minorBidi"/>
        </w:rPr>
        <w:t>---------------</w:t>
      </w:r>
      <w:r w:rsidRPr="00886AE6">
        <w:rPr>
          <w:rFonts w:eastAsiaTheme="minorHAnsi" w:cstheme="minorBidi"/>
        </w:rPr>
        <w:t xml:space="preserve"> </w:t>
      </w:r>
      <w:r w:rsidRPr="00886AE6">
        <w:rPr>
          <w:rFonts w:eastAsiaTheme="minorHAnsi" w:cstheme="minorBidi"/>
          <w:lang w:val="hy-AM"/>
        </w:rPr>
        <w:t>.</w:t>
      </w:r>
      <w:r w:rsidRPr="00886AE6">
        <w:rPr>
          <w:rFonts w:eastAsiaTheme="minorHAnsi" w:cstheme="minorBidi"/>
        </w:rPr>
        <w:t xml:space="preserve">           </w:t>
      </w:r>
      <w:r w:rsidRPr="00886AE6">
        <w:rPr>
          <w:rFonts w:ascii="GHEA Grapalat" w:eastAsiaTheme="minorHAnsi" w:hAnsi="GHEA Grapalat" w:cstheme="minorBidi"/>
          <w:sz w:val="16"/>
          <w:szCs w:val="16"/>
        </w:rPr>
        <w:t xml:space="preserve"> крайн</w:t>
      </w:r>
      <w:r w:rsidR="005502DE">
        <w:rPr>
          <w:rFonts w:ascii="GHEA Grapalat" w:eastAsiaTheme="minorHAnsi" w:hAnsi="GHEA Grapalat" w:cstheme="minorBidi"/>
          <w:sz w:val="16"/>
          <w:szCs w:val="16"/>
        </w:rPr>
        <w:t>и</w:t>
      </w:r>
      <w:r w:rsidRPr="00886AE6">
        <w:rPr>
          <w:rFonts w:ascii="GHEA Grapalat" w:eastAsiaTheme="minorHAnsi" w:hAnsi="GHEA Grapalat" w:cstheme="minorBidi"/>
          <w:sz w:val="16"/>
          <w:szCs w:val="16"/>
        </w:rPr>
        <w:t>й срок выполнения работ</w:t>
      </w:r>
      <w:r w:rsidRPr="00886AE6">
        <w:rPr>
          <w:rFonts w:ascii="GHEA Grapalat" w:eastAsiaTheme="minorHAnsi" w:hAnsi="GHEA Grapalat" w:cstheme="minorBidi"/>
          <w:sz w:val="16"/>
          <w:szCs w:val="16"/>
          <w:lang w:val="hy-AM"/>
        </w:rPr>
        <w:t>, предусмотренн</w:t>
      </w:r>
      <w:proofErr w:type="spellStart"/>
      <w:r w:rsidRPr="00886AE6">
        <w:rPr>
          <w:rFonts w:ascii="GHEA Grapalat" w:eastAsiaTheme="minorHAnsi" w:hAnsi="GHEA Grapalat" w:cstheme="minorBidi"/>
          <w:sz w:val="16"/>
          <w:szCs w:val="16"/>
        </w:rPr>
        <w:t>ый</w:t>
      </w:r>
      <w:proofErr w:type="spellEnd"/>
      <w:r w:rsidRPr="00886AE6">
        <w:rPr>
          <w:rFonts w:ascii="GHEA Grapalat" w:eastAsiaTheme="minorHAnsi" w:hAnsi="GHEA Grapalat" w:cstheme="minorBidi"/>
          <w:sz w:val="16"/>
          <w:szCs w:val="16"/>
        </w:rPr>
        <w:t xml:space="preserve"> </w:t>
      </w:r>
      <w:r w:rsidRPr="00886AE6">
        <w:rPr>
          <w:rFonts w:ascii="GHEA Grapalat" w:eastAsiaTheme="minorHAnsi" w:hAnsi="GHEA Grapalat" w:cstheme="minorBidi"/>
          <w:sz w:val="16"/>
          <w:szCs w:val="16"/>
          <w:lang w:val="hy-AM"/>
        </w:rPr>
        <w:t>заключаемым договором</w:t>
      </w:r>
    </w:p>
    <w:p w:rsidR="004A3859" w:rsidRPr="00886AE6" w:rsidRDefault="004A3859" w:rsidP="004A3859">
      <w:pPr>
        <w:pStyle w:val="af4"/>
        <w:shd w:val="clear" w:color="auto" w:fill="FFFFFF"/>
        <w:contextualSpacing/>
        <w:jc w:val="both"/>
        <w:rPr>
          <w:rFonts w:ascii="GHEA Grapalat" w:eastAsiaTheme="minorHAnsi" w:hAnsi="GHEA Grapalat" w:cstheme="minorBidi"/>
        </w:rPr>
      </w:pPr>
      <w:r w:rsidRPr="00886AE6">
        <w:rPr>
          <w:rFonts w:ascii="GHEA Grapalat" w:eastAsiaTheme="minorHAnsi" w:hAnsi="GHEA Grapalat" w:cstheme="minorBidi"/>
        </w:rPr>
        <w:t>В день предоставления гарантии лицо, выдающее гарантию, с официального адреса</w:t>
      </w:r>
      <w:r w:rsidRPr="00886AE6">
        <w:rPr>
          <w:rFonts w:ascii="GHEA Grapalat" w:eastAsiaTheme="minorHAnsi" w:hAnsi="GHEA Grapalat" w:cstheme="minorBidi"/>
          <w:lang w:val="hy-AM"/>
        </w:rPr>
        <w:t xml:space="preserve"> </w:t>
      </w:r>
      <w:r w:rsidRPr="00886AE6">
        <w:rPr>
          <w:rFonts w:ascii="GHEA Grapalat" w:eastAsiaTheme="minorHAnsi" w:hAnsi="GHEA Grapalat" w:cstheme="minorBidi"/>
        </w:rPr>
        <w:t xml:space="preserve">электронной почты высылает воспроизведенный (отсканированный) с </w:t>
      </w:r>
      <w:r w:rsidRPr="00886AE6">
        <w:rPr>
          <w:rFonts w:ascii="GHEA Grapalat" w:eastAsiaTheme="minorHAnsi" w:hAnsi="GHEA Grapalat" w:cstheme="minorBidi"/>
        </w:rPr>
        <w:lastRenderedPageBreak/>
        <w:t xml:space="preserve">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w:t>
      </w:r>
      <w:proofErr w:type="gramStart"/>
      <w:r w:rsidRPr="00886AE6">
        <w:rPr>
          <w:rFonts w:ascii="GHEA Grapalat" w:eastAsiaTheme="minorHAnsi" w:hAnsi="GHEA Grapalat" w:cstheme="minorBidi"/>
        </w:rPr>
        <w:t>кодом</w:t>
      </w:r>
      <w:proofErr w:type="gramEnd"/>
      <w:r w:rsidRPr="00886AE6">
        <w:rPr>
          <w:rFonts w:ascii="GHEA Grapalat" w:eastAsiaTheme="minorHAnsi" w:hAnsi="GHEA Grapalat" w:cstheme="minorBidi"/>
        </w:rPr>
        <w:t xml:space="preserve"> упомянутым в пункте 1 настоящей гарантии</w:t>
      </w:r>
      <w:r w:rsidRPr="00886AE6">
        <w:rPr>
          <w:rFonts w:ascii="GHEA Grapalat" w:eastAsiaTheme="minorHAnsi" w:hAnsi="GHEA Grapalat" w:cstheme="minorBidi"/>
          <w:lang w:val="hy-AM"/>
        </w:rPr>
        <w:t>.</w:t>
      </w:r>
      <w:r w:rsidRPr="00886AE6">
        <w:rPr>
          <w:rFonts w:ascii="GHEA Grapalat" w:eastAsiaTheme="minorHAnsi" w:hAnsi="GHEA Grapalat" w:cstheme="minorBidi"/>
        </w:rPr>
        <w:t xml:space="preserve"> </w:t>
      </w:r>
    </w:p>
    <w:p w:rsidR="004A3859" w:rsidRPr="00EF6EB4" w:rsidRDefault="004A3859" w:rsidP="004A3859">
      <w:pPr>
        <w:pStyle w:val="af4"/>
        <w:shd w:val="clear" w:color="auto" w:fill="FFFFFF"/>
        <w:contextualSpacing/>
        <w:jc w:val="both"/>
        <w:rPr>
          <w:rFonts w:ascii="GHEA Grapalat" w:eastAsiaTheme="minorHAnsi" w:hAnsi="GHEA Grapalat" w:cstheme="minorBidi"/>
          <w:color w:val="FF0000"/>
        </w:rPr>
      </w:pPr>
    </w:p>
    <w:p w:rsidR="007B3F5F" w:rsidRPr="002E4BC5"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17E6E" w:rsidRPr="002E4BC5" w:rsidRDefault="00717E6E"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9" w:history="1">
        <w:r w:rsidR="00702A06"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af4"/>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7723F7" w:rsidRPr="005F2C25" w:rsidRDefault="007723F7" w:rsidP="003D2FE2">
      <w:pPr>
        <w:widowControl w:val="0"/>
        <w:spacing w:after="160"/>
        <w:jc w:val="right"/>
        <w:rPr>
          <w:rFonts w:ascii="GHEA Grapalat" w:hAnsi="GHEA Grapalat"/>
          <w:i/>
          <w:sz w:val="22"/>
          <w:szCs w:val="22"/>
        </w:rPr>
      </w:pPr>
    </w:p>
    <w:p w:rsidR="003D2FE2" w:rsidRPr="00A9393C" w:rsidRDefault="003D2FE2" w:rsidP="003D2FE2">
      <w:pPr>
        <w:widowControl w:val="0"/>
        <w:spacing w:after="160"/>
        <w:jc w:val="right"/>
        <w:rPr>
          <w:rFonts w:ascii="GHEA Grapalat" w:hAnsi="GHEA Grapalat" w:cs="GHEA Grapalat"/>
          <w:b/>
          <w:i/>
          <w:sz w:val="22"/>
          <w:szCs w:val="22"/>
        </w:rPr>
      </w:pPr>
      <w:r w:rsidRPr="00A9393C">
        <w:rPr>
          <w:rFonts w:ascii="GHEA Grapalat" w:hAnsi="GHEA Grapalat"/>
          <w:b/>
          <w:i/>
          <w:sz w:val="22"/>
          <w:szCs w:val="22"/>
        </w:rPr>
        <w:t>Приложение № 4.</w:t>
      </w:r>
      <w:r w:rsidR="00A15BEC" w:rsidRPr="00A9393C">
        <w:rPr>
          <w:rFonts w:ascii="GHEA Grapalat" w:hAnsi="GHEA Grapalat"/>
          <w:b/>
          <w:i/>
          <w:sz w:val="22"/>
          <w:szCs w:val="22"/>
        </w:rPr>
        <w:t>2</w:t>
      </w:r>
    </w:p>
    <w:p w:rsidR="003D2FE2" w:rsidRPr="00A9393C" w:rsidRDefault="003D2FE2" w:rsidP="003D2FE2">
      <w:pPr>
        <w:widowControl w:val="0"/>
        <w:spacing w:after="160"/>
        <w:jc w:val="right"/>
        <w:rPr>
          <w:rFonts w:ascii="GHEA Grapalat" w:hAnsi="GHEA Grapalat" w:cs="GHEA Grapalat"/>
          <w:b/>
          <w:i/>
          <w:sz w:val="22"/>
          <w:szCs w:val="22"/>
        </w:rPr>
      </w:pPr>
      <w:r w:rsidRPr="00A9393C">
        <w:rPr>
          <w:rFonts w:ascii="GHEA Grapalat" w:hAnsi="GHEA Grapalat"/>
          <w:b/>
          <w:i/>
          <w:sz w:val="22"/>
          <w:szCs w:val="22"/>
        </w:rPr>
        <w:t xml:space="preserve">к Приглашению </w:t>
      </w:r>
      <w:r w:rsidR="006A537C" w:rsidRPr="001439BD">
        <w:rPr>
          <w:rFonts w:ascii="GHEA Grapalat" w:hAnsi="GHEA Grapalat"/>
          <w:b/>
        </w:rPr>
        <w:t>на открытый конкурс</w:t>
      </w:r>
      <w:r w:rsidRPr="00A9393C">
        <w:rPr>
          <w:rFonts w:ascii="GHEA Grapalat" w:hAnsi="GHEA Grapalat" w:cs="GHEA Grapalat"/>
          <w:b/>
          <w:i/>
          <w:sz w:val="22"/>
          <w:szCs w:val="22"/>
        </w:rPr>
        <w:br/>
      </w:r>
      <w:r w:rsidRPr="00A9393C">
        <w:rPr>
          <w:rFonts w:ascii="GHEA Grapalat" w:hAnsi="GHEA Grapalat"/>
          <w:b/>
          <w:i/>
          <w:sz w:val="22"/>
          <w:szCs w:val="22"/>
        </w:rPr>
        <w:t xml:space="preserve">под кодом </w:t>
      </w:r>
      <w:r w:rsidR="00F76F2B">
        <w:rPr>
          <w:rFonts w:ascii="GHEA Grapalat" w:hAnsi="GHEA Grapalat"/>
          <w:b/>
          <w:i/>
          <w:sz w:val="22"/>
          <w:szCs w:val="22"/>
          <w:lang w:val="en-US"/>
        </w:rPr>
        <w:t>AMXH</w:t>
      </w:r>
      <w:r w:rsidR="00F76F2B" w:rsidRPr="00F76F2B">
        <w:rPr>
          <w:rFonts w:ascii="GHEA Grapalat" w:hAnsi="GHEA Grapalat"/>
          <w:b/>
          <w:i/>
          <w:sz w:val="22"/>
          <w:szCs w:val="22"/>
        </w:rPr>
        <w:t>-</w:t>
      </w:r>
      <w:proofErr w:type="spellStart"/>
      <w:r w:rsidR="00F76F2B">
        <w:rPr>
          <w:rFonts w:ascii="GHEA Grapalat" w:hAnsi="GHEA Grapalat"/>
          <w:b/>
          <w:i/>
          <w:sz w:val="22"/>
          <w:szCs w:val="22"/>
          <w:lang w:val="en-US"/>
        </w:rPr>
        <w:t>BMAShDzB</w:t>
      </w:r>
      <w:proofErr w:type="spellEnd"/>
      <w:r w:rsidR="00F76F2B" w:rsidRPr="00F76F2B">
        <w:rPr>
          <w:rFonts w:ascii="GHEA Grapalat" w:hAnsi="GHEA Grapalat"/>
          <w:b/>
          <w:i/>
          <w:sz w:val="22"/>
          <w:szCs w:val="22"/>
        </w:rPr>
        <w:t xml:space="preserve"> -22/05</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6"/>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985A25" w:rsidRDefault="003D2FE2" w:rsidP="003D2FE2">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985A25" w:rsidRDefault="003D2FE2" w:rsidP="003D2FE2">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w:t>
      </w:r>
      <w:proofErr w:type="gramStart"/>
      <w:r w:rsidRPr="00B138F3">
        <w:rPr>
          <w:rFonts w:ascii="GHEA Grapalat" w:hAnsi="GHEA Grapalat"/>
          <w:spacing w:val="-6"/>
          <w:sz w:val="22"/>
          <w:szCs w:val="22"/>
        </w:rPr>
        <w:t>организованной</w:t>
      </w:r>
      <w:proofErr w:type="gramEnd"/>
      <w:r w:rsidRPr="00B138F3">
        <w:rPr>
          <w:rFonts w:ascii="GHEA Grapalat" w:hAnsi="GHEA Grapalat"/>
          <w:spacing w:val="-6"/>
          <w:sz w:val="22"/>
          <w:szCs w:val="22"/>
        </w:rPr>
        <w:t xml:space="preserve">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w:t>
      </w:r>
      <w:r w:rsidRPr="00B138F3">
        <w:rPr>
          <w:rFonts w:ascii="GHEA Grapalat" w:hAnsi="GHEA Grapalat"/>
          <w:sz w:val="22"/>
          <w:szCs w:val="22"/>
        </w:rPr>
        <w:lastRenderedPageBreak/>
        <w:t xml:space="preserve">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6B30BA" w:rsidRPr="00230D36" w:rsidRDefault="006B30BA" w:rsidP="002849A6">
      <w:pPr>
        <w:widowControl w:val="0"/>
        <w:spacing w:after="160"/>
        <w:ind w:firstLine="567"/>
        <w:jc w:val="center"/>
        <w:rPr>
          <w:rFonts w:ascii="GHEA Grapalat" w:hAnsi="GHEA Grapalat"/>
          <w:b/>
          <w:sz w:val="22"/>
          <w:szCs w:val="22"/>
        </w:rPr>
      </w:pPr>
    </w:p>
    <w:p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 xml:space="preserve">наименование </w:t>
      </w:r>
      <w:proofErr w:type="gramStart"/>
      <w:r w:rsidRPr="00B138F3">
        <w:rPr>
          <w:rFonts w:ascii="GHEA Grapalat" w:hAnsi="GHEA Grapalat"/>
          <w:sz w:val="22"/>
          <w:szCs w:val="22"/>
          <w:vertAlign w:val="superscript"/>
        </w:rPr>
        <w:t>копании</w:t>
      </w:r>
      <w:proofErr w:type="gramEnd"/>
      <w:r w:rsidRPr="00B138F3">
        <w:rPr>
          <w:rFonts w:ascii="GHEA Grapalat" w:hAnsi="GHEA Grapalat"/>
          <w:sz w:val="22"/>
          <w:szCs w:val="22"/>
        </w:rPr>
        <w:t>______________________________________</w:t>
      </w:r>
    </w:p>
    <w:p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985A25" w:rsidRPr="002E4BC5" w:rsidRDefault="00985A25"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EC1F84" w:rsidRDefault="002849A6" w:rsidP="002849A6">
      <w:pPr>
        <w:widowControl w:val="0"/>
        <w:spacing w:after="160"/>
        <w:ind w:right="4250"/>
        <w:jc w:val="center"/>
        <w:rPr>
          <w:rFonts w:ascii="GHEA Grapalat" w:hAnsi="GHEA Grapalat"/>
          <w:sz w:val="22"/>
          <w:szCs w:val="22"/>
          <w:vertAlign w:val="superscript"/>
        </w:rPr>
      </w:pPr>
    </w:p>
    <w:p w:rsidR="002849A6" w:rsidRPr="00B138F3" w:rsidRDefault="002849A6" w:rsidP="002849A6">
      <w:pPr>
        <w:widowControl w:val="0"/>
        <w:spacing w:after="160"/>
        <w:jc w:val="right"/>
        <w:rPr>
          <w:rFonts w:ascii="GHEA Grapalat" w:hAnsi="GHEA Grapalat"/>
          <w:sz w:val="22"/>
          <w:szCs w:val="22"/>
        </w:rPr>
      </w:pPr>
    </w:p>
    <w:p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Default="002849A6" w:rsidP="003D2FE2">
      <w:pPr>
        <w:widowControl w:val="0"/>
        <w:tabs>
          <w:tab w:val="left" w:pos="1134"/>
        </w:tabs>
        <w:spacing w:after="160"/>
        <w:ind w:firstLine="567"/>
        <w:jc w:val="both"/>
        <w:rPr>
          <w:rFonts w:ascii="GHEA Grapalat" w:hAnsi="GHEA Grapalat"/>
          <w:sz w:val="22"/>
          <w:szCs w:val="22"/>
          <w:lang w:val="en-US"/>
        </w:rPr>
      </w:pPr>
    </w:p>
    <w:p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2849A6"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2849A6"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DE75F6"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Pr="00DE75F6">
              <w:rPr>
                <w:rFonts w:ascii="GHEA Grapalat" w:hAnsi="GHEA Grapalat"/>
                <w:b/>
              </w:rPr>
              <w:t>:</w:t>
            </w:r>
            <w:r w:rsidR="00DE75F6" w:rsidRPr="00DE75F6">
              <w:rPr>
                <w:rFonts w:ascii="GHEA Grapalat" w:hAnsi="GHEA Grapalat"/>
                <w:b/>
                <w:lang w:val="en-US"/>
              </w:rPr>
              <w:t xml:space="preserve">   04440504</w:t>
            </w:r>
          </w:p>
        </w:tc>
      </w:tr>
      <w:tr w:rsidR="002849A6"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DE75F6" w:rsidRDefault="002849A6"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DE75F6" w:rsidRPr="00DE75F6">
              <w:rPr>
                <w:rFonts w:ascii="GHEA Grapalat" w:hAnsi="GHEA Grapalat"/>
              </w:rPr>
              <w:t xml:space="preserve">   </w:t>
            </w:r>
            <w:r w:rsidR="00DE75F6" w:rsidRPr="00DE75F6">
              <w:rPr>
                <w:rFonts w:ascii="GHEA Grapalat" w:hAnsi="GHEA Grapalat"/>
                <w:b/>
              </w:rPr>
              <w:t xml:space="preserve"> РА. </w:t>
            </w:r>
            <w:r w:rsidR="00DE75F6" w:rsidRPr="00DE75F6">
              <w:rPr>
                <w:rFonts w:ascii="GHEA Grapalat" w:hAnsi="GHEA Grapalat"/>
                <w:b/>
                <w:bCs/>
                <w:iCs/>
              </w:rPr>
              <w:t xml:space="preserve"> </w:t>
            </w:r>
            <w:r w:rsidR="00DE75F6" w:rsidRPr="00DE75F6">
              <w:rPr>
                <w:rFonts w:ascii="GHEA Grapalat" w:hAnsi="GHEA Grapalat"/>
                <w:b/>
              </w:rPr>
              <w:t xml:space="preserve"> мин</w:t>
            </w:r>
            <w:r w:rsidR="00DE75F6" w:rsidRPr="00DE75F6">
              <w:rPr>
                <w:rFonts w:ascii="GHEA Grapalat" w:hAnsi="GHEA Grapalat"/>
              </w:rPr>
              <w:t>.</w:t>
            </w:r>
            <w:r w:rsidR="00DE75F6" w:rsidRPr="00DE75F6">
              <w:rPr>
                <w:rFonts w:ascii="GHEA Grapalat" w:hAnsi="GHEA Grapalat"/>
                <w:b/>
                <w:iCs/>
              </w:rPr>
              <w:t xml:space="preserve"> </w:t>
            </w:r>
            <w:proofErr w:type="spellStart"/>
            <w:r w:rsidR="00DE75F6" w:rsidRPr="00DE75F6">
              <w:rPr>
                <w:rFonts w:ascii="GHEA Grapalat" w:hAnsi="GHEA Grapalat"/>
                <w:b/>
                <w:iCs/>
              </w:rPr>
              <w:t>фин</w:t>
            </w:r>
            <w:proofErr w:type="spellEnd"/>
            <w:proofErr w:type="gramStart"/>
            <w:r w:rsidR="00DE75F6" w:rsidRPr="00DE75F6">
              <w:rPr>
                <w:rFonts w:ascii="GHEA Grapalat" w:hAnsi="GHEA Grapalat"/>
                <w:b/>
                <w:iCs/>
              </w:rPr>
              <w:t xml:space="preserve"> .</w:t>
            </w:r>
            <w:proofErr w:type="gramEnd"/>
            <w:r w:rsidR="00DE75F6" w:rsidRPr="00DE75F6">
              <w:rPr>
                <w:rFonts w:ascii="GHEA Grapalat" w:hAnsi="GHEA Grapalat"/>
                <w:b/>
                <w:iCs/>
              </w:rPr>
              <w:t xml:space="preserve"> </w:t>
            </w:r>
            <w:r w:rsidR="00DE75F6" w:rsidRPr="00DE75F6">
              <w:rPr>
                <w:rFonts w:ascii="GHEA Grapalat" w:hAnsi="GHEA Grapalat"/>
              </w:rPr>
              <w:t xml:space="preserve"> </w:t>
            </w:r>
            <w:r w:rsidR="00DE75F6" w:rsidRPr="00DE75F6">
              <w:rPr>
                <w:rFonts w:ascii="GHEA Grapalat" w:hAnsi="GHEA Grapalat"/>
                <w:b/>
                <w:iCs/>
              </w:rPr>
              <w:t>опер. отдел:</w:t>
            </w:r>
          </w:p>
        </w:tc>
      </w:tr>
      <w:tr w:rsidR="002849A6"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DE75F6" w:rsidRDefault="002849A6" w:rsidP="000B079B">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DE75F6">
              <w:rPr>
                <w:rFonts w:ascii="GHEA Grapalat" w:hAnsi="GHEA Grapalat"/>
                <w:lang w:val="en-US"/>
              </w:rPr>
              <w:t xml:space="preserve"> </w:t>
            </w:r>
            <w:r w:rsidR="00DE75F6" w:rsidRPr="00DE75F6">
              <w:rPr>
                <w:rFonts w:ascii="GHEA Grapalat" w:hAnsi="GHEA Grapalat"/>
                <w:b/>
                <w:lang w:val="en-US"/>
              </w:rPr>
              <w:t>900322</w:t>
            </w:r>
            <w:r w:rsidR="000B079B">
              <w:rPr>
                <w:rFonts w:ascii="GHEA Grapalat" w:hAnsi="GHEA Grapalat"/>
                <w:b/>
                <w:lang w:val="en-US"/>
              </w:rPr>
              <w:t>525024</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F760B1" w:rsidRDefault="002849A6" w:rsidP="00655541">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 xml:space="preserve">Цель сделки (уплаты): (для обеспечения </w:t>
            </w:r>
            <w:r w:rsidR="00655541" w:rsidRPr="00F760B1">
              <w:rPr>
                <w:rFonts w:ascii="GHEA Grapalat" w:hAnsi="GHEA Grapalat"/>
              </w:rPr>
              <w:t>квалификации</w:t>
            </w:r>
            <w:r w:rsidRPr="00F760B1">
              <w:rPr>
                <w:rFonts w:ascii="GHEA Grapalat" w:hAnsi="GHEA Grapalat"/>
              </w:rPr>
              <w:t>)</w:t>
            </w:r>
          </w:p>
        </w:tc>
      </w:tr>
      <w:tr w:rsidR="002849A6"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F760B1" w:rsidRDefault="002849A6" w:rsidP="002849A6">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rsidTr="002849A6">
        <w:trPr>
          <w:trHeight w:val="323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spacing w:after="160"/>
              <w:jc w:val="right"/>
              <w:rPr>
                <w:rFonts w:ascii="GHEA Grapalat" w:hAnsi="GHEA Grapalat" w:cs="Tahoma"/>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2849A6" w:rsidRPr="00B138F3" w:rsidRDefault="002849A6" w:rsidP="002849A6">
            <w:pPr>
              <w:widowControl w:val="0"/>
              <w:spacing w:after="160"/>
              <w:rPr>
                <w:rFonts w:ascii="GHEA Grapalat" w:hAnsi="GHEA Grapalat" w:cs="Tahoma"/>
              </w:rPr>
            </w:pPr>
          </w:p>
          <w:p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2849A6" w:rsidRPr="00B138F3" w:rsidRDefault="002849A6" w:rsidP="002849A6">
            <w:pPr>
              <w:widowControl w:val="0"/>
              <w:spacing w:after="160"/>
              <w:rPr>
                <w:rFonts w:ascii="GHEA Grapalat" w:hAnsi="GHEA Grapalat" w:cs="Arial"/>
              </w:rPr>
            </w:pPr>
          </w:p>
        </w:tc>
      </w:tr>
      <w:tr w:rsidR="002849A6"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2849A6" w:rsidRPr="00B138F3" w:rsidRDefault="002849A6" w:rsidP="002849A6">
            <w:pPr>
              <w:widowControl w:val="0"/>
              <w:spacing w:after="160"/>
              <w:rPr>
                <w:rFonts w:ascii="GHEA Grapalat" w:hAnsi="GHEA Grapalat" w:cs="Sylfaen"/>
              </w:rPr>
            </w:pPr>
          </w:p>
          <w:p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2849A6" w:rsidRPr="00B138F3" w:rsidRDefault="002849A6" w:rsidP="002849A6">
            <w:pPr>
              <w:widowControl w:val="0"/>
              <w:spacing w:after="160"/>
              <w:rPr>
                <w:rFonts w:ascii="GHEA Grapalat" w:hAnsi="GHEA Grapalat"/>
              </w:rPr>
            </w:pPr>
          </w:p>
          <w:p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2849A6" w:rsidRPr="00EC1F84" w:rsidRDefault="002849A6" w:rsidP="003D2FE2">
      <w:pPr>
        <w:widowControl w:val="0"/>
        <w:tabs>
          <w:tab w:val="left" w:pos="1134"/>
        </w:tabs>
        <w:spacing w:after="160"/>
        <w:ind w:firstLine="567"/>
        <w:jc w:val="both"/>
        <w:rPr>
          <w:rFonts w:ascii="GHEA Grapalat" w:hAnsi="GHEA Grapalat"/>
          <w:sz w:val="22"/>
          <w:szCs w:val="22"/>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3D2146">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3D214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331AD" w:rsidRPr="002A4554" w:rsidRDefault="00F331AD"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8D24C2" w:rsidRPr="00230D36" w:rsidRDefault="008D24C2" w:rsidP="00235549">
      <w:pPr>
        <w:widowControl w:val="0"/>
        <w:spacing w:after="160"/>
        <w:ind w:firstLine="567"/>
        <w:jc w:val="right"/>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t>Приложение № 5</w:t>
      </w:r>
    </w:p>
    <w:p w:rsidR="00235549" w:rsidRPr="00B138F3" w:rsidRDefault="00235549" w:rsidP="00235549">
      <w:pPr>
        <w:pStyle w:val="31"/>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w:t>
      </w:r>
      <w:r w:rsidR="006A537C" w:rsidRPr="001439BD">
        <w:rPr>
          <w:rFonts w:ascii="GHEA Grapalat" w:hAnsi="GHEA Grapalat"/>
          <w:b/>
        </w:rPr>
        <w:t>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F76F2B">
        <w:rPr>
          <w:rFonts w:ascii="GHEA Grapalat" w:hAnsi="GHEA Grapalat"/>
          <w:b/>
          <w:sz w:val="24"/>
          <w:szCs w:val="24"/>
          <w:lang w:val="en-US"/>
        </w:rPr>
        <w:t>AMXH</w:t>
      </w:r>
      <w:r w:rsidR="00F76F2B" w:rsidRPr="00F76F2B">
        <w:rPr>
          <w:rFonts w:ascii="GHEA Grapalat" w:hAnsi="GHEA Grapalat"/>
          <w:b/>
          <w:sz w:val="24"/>
          <w:szCs w:val="24"/>
        </w:rPr>
        <w:t>-</w:t>
      </w:r>
      <w:proofErr w:type="spellStart"/>
      <w:r w:rsidR="00F76F2B">
        <w:rPr>
          <w:rFonts w:ascii="GHEA Grapalat" w:hAnsi="GHEA Grapalat"/>
          <w:b/>
          <w:sz w:val="24"/>
          <w:szCs w:val="24"/>
          <w:lang w:val="en-US"/>
        </w:rPr>
        <w:t>BMAShDzB</w:t>
      </w:r>
      <w:proofErr w:type="spellEnd"/>
      <w:r w:rsidR="00F76F2B" w:rsidRPr="00F76F2B">
        <w:rPr>
          <w:rFonts w:ascii="GHEA Grapalat" w:hAnsi="GHEA Grapalat"/>
          <w:b/>
          <w:sz w:val="24"/>
          <w:szCs w:val="24"/>
        </w:rPr>
        <w:t xml:space="preserve"> -22/05</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31"/>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u w:val="single"/>
          <w:lang w:val="hy-AM"/>
        </w:rPr>
        <w:tab/>
      </w:r>
      <w:r w:rsidRPr="00B138F3">
        <w:rPr>
          <w:rStyle w:val="af5"/>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af5"/>
          <w:rFonts w:ascii="GHEA Grapalat" w:hAnsi="GHEA Grapalat"/>
          <w:sz w:val="22"/>
          <w:szCs w:val="22"/>
        </w:rPr>
        <w:t xml:space="preserve">  </w:t>
      </w:r>
      <w:proofErr w:type="gramStart"/>
      <w:r w:rsidRPr="00B138F3">
        <w:rPr>
          <w:rFonts w:ascii="GHEA Grapalat" w:eastAsiaTheme="minorHAnsi" w:hAnsi="GHEA Grapalat" w:cstheme="minorBidi"/>
          <w:bCs/>
        </w:rPr>
        <w:t>между</w:t>
      </w:r>
      <w:proofErr w:type="gramEnd"/>
    </w:p>
    <w:p w:rsidR="005B3A59" w:rsidRPr="00B138F3"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Style w:val="af5"/>
          <w:rFonts w:ascii="GHEA Grapalat" w:hAnsi="GHEA Grapalat"/>
          <w:b w:val="0"/>
          <w:sz w:val="20"/>
          <w:szCs w:val="20"/>
        </w:rPr>
        <w:t xml:space="preserve">      номер заключаемого договора</w:t>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r w:rsidRPr="00B138F3">
        <w:rPr>
          <w:rStyle w:val="af5"/>
          <w:rFonts w:ascii="GHEA Grapalat" w:hAnsi="GHEA Grapalat"/>
          <w:b w:val="0"/>
          <w:sz w:val="20"/>
          <w:szCs w:val="20"/>
          <w:lang w:val="hy-AM"/>
        </w:rPr>
        <w:tab/>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af5"/>
          <w:rFonts w:ascii="GHEA Grapalat" w:hAnsi="GHEA Grapalat"/>
          <w:b w:val="0"/>
          <w:sz w:val="20"/>
          <w:szCs w:val="20"/>
        </w:rPr>
        <w:t xml:space="preserve">   </w:t>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Pr="00B138F3">
        <w:rPr>
          <w:rStyle w:val="af5"/>
          <w:rFonts w:ascii="GHEA Grapalat" w:hAnsi="GHEA Grapalat"/>
          <w:b w:val="0"/>
          <w:sz w:val="20"/>
          <w:szCs w:val="20"/>
          <w:u w:val="single"/>
          <w:lang w:val="hy-AM"/>
        </w:rPr>
        <w:tab/>
      </w:r>
      <w:r w:rsidR="00875F09" w:rsidRPr="00B138F3">
        <w:rPr>
          <w:rStyle w:val="af5"/>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ind w:left="-142"/>
        <w:rPr>
          <w:rStyle w:val="af5"/>
          <w:rFonts w:ascii="GHEA Grapalat" w:hAnsi="GHEA Grapalat"/>
          <w:b w:val="0"/>
          <w:sz w:val="18"/>
          <w:szCs w:val="18"/>
        </w:rPr>
      </w:pPr>
      <w:r w:rsidRPr="00B138F3">
        <w:rPr>
          <w:rStyle w:val="af5"/>
          <w:rFonts w:ascii="GHEA Grapalat" w:hAnsi="GHEA Grapalat"/>
          <w:b w:val="0"/>
          <w:sz w:val="18"/>
          <w:szCs w:val="18"/>
        </w:rPr>
        <w:t>наименование заказчика</w:t>
      </w:r>
      <w:r w:rsidRPr="00B138F3">
        <w:rPr>
          <w:rStyle w:val="af5"/>
          <w:rFonts w:ascii="GHEA Grapalat" w:hAnsi="GHEA Grapalat"/>
          <w:b w:val="0"/>
          <w:sz w:val="20"/>
          <w:szCs w:val="20"/>
        </w:rPr>
        <w:t xml:space="preserve">                                    </w:t>
      </w:r>
      <w:r w:rsidR="00875F09" w:rsidRPr="00B138F3">
        <w:rPr>
          <w:rStyle w:val="af5"/>
          <w:rFonts w:ascii="GHEA Grapalat" w:hAnsi="GHEA Grapalat"/>
          <w:b w:val="0"/>
          <w:sz w:val="20"/>
          <w:szCs w:val="20"/>
        </w:rPr>
        <w:t xml:space="preserve">        </w:t>
      </w:r>
      <w:r w:rsidRPr="00B138F3">
        <w:rPr>
          <w:rStyle w:val="af5"/>
          <w:rFonts w:ascii="GHEA Grapalat" w:hAnsi="GHEA Grapalat"/>
          <w:b w:val="0"/>
          <w:sz w:val="20"/>
          <w:szCs w:val="20"/>
        </w:rPr>
        <w:t>наименование отобранного участника</w:t>
      </w:r>
    </w:p>
    <w:p w:rsidR="005B3A59" w:rsidRPr="00B138F3" w:rsidRDefault="005B3A59" w:rsidP="005B3A59">
      <w:pPr>
        <w:pStyle w:val="af4"/>
        <w:shd w:val="clear" w:color="auto" w:fill="FFFFFF"/>
        <w:spacing w:before="0" w:beforeAutospacing="0" w:after="0" w:afterAutospacing="0"/>
        <w:ind w:left="-142"/>
        <w:rPr>
          <w:rFonts w:cs="Sylfaen"/>
          <w:vertAlign w:val="superscript"/>
          <w:lang w:val="hy-AM"/>
        </w:rPr>
      </w:pPr>
      <w:r w:rsidRPr="00B138F3">
        <w:rPr>
          <w:rStyle w:val="af5"/>
          <w:rFonts w:ascii="GHEA Grapalat" w:hAnsi="GHEA Grapalat"/>
          <w:b w:val="0"/>
          <w:sz w:val="20"/>
          <w:szCs w:val="20"/>
        </w:rPr>
        <w:t xml:space="preserve">                                                                </w:t>
      </w:r>
      <w:r w:rsidRPr="00B138F3">
        <w:rPr>
          <w:rStyle w:val="af5"/>
          <w:rFonts w:ascii="GHEA Grapalat" w:hAnsi="GHEA Grapalat"/>
          <w:b w:val="0"/>
          <w:sz w:val="20"/>
          <w:szCs w:val="20"/>
          <w:lang w:val="hy-AM"/>
        </w:rPr>
        <w:tab/>
      </w:r>
    </w:p>
    <w:p w:rsidR="005B3A59" w:rsidRPr="00B138F3" w:rsidRDefault="00875F09" w:rsidP="005B3A59">
      <w:pPr>
        <w:pStyle w:val="af4"/>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Style w:val="af5"/>
          <w:rFonts w:ascii="GHEA Grapalat" w:hAnsi="GHEA Grapalat"/>
          <w:sz w:val="20"/>
          <w:szCs w:val="20"/>
          <w:lang w:val="hy-AM"/>
        </w:rPr>
        <w:tab/>
      </w:r>
      <w:r w:rsidRPr="00B138F3">
        <w:rPr>
          <w:rStyle w:val="af5"/>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w:t>
      </w:r>
      <w:proofErr w:type="gramStart"/>
      <w:r w:rsidRPr="00B138F3">
        <w:rPr>
          <w:rFonts w:ascii="GHEA Grapalat" w:eastAsiaTheme="minorHAnsi" w:hAnsi="GHEA Grapalat" w:cstheme="minorBidi"/>
        </w:rPr>
        <w:t>выдающее</w:t>
      </w:r>
      <w:proofErr w:type="gramEnd"/>
      <w:r w:rsidRPr="00B138F3">
        <w:rPr>
          <w:rFonts w:ascii="GHEA Grapalat" w:eastAsiaTheme="minorHAnsi" w:hAnsi="GHEA Grapalat" w:cstheme="minorBidi"/>
        </w:rPr>
        <w:t xml:space="preserve">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af4"/>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af4"/>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D37511">
        <w:rPr>
          <w:rFonts w:ascii="GHEA Grapalat" w:eastAsiaTheme="minorHAnsi" w:hAnsi="GHEA Grapalat" w:cstheme="minorBidi"/>
        </w:rPr>
        <w:t xml:space="preserve">пяти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r w:rsidRPr="00B138F3">
        <w:rPr>
          <w:rStyle w:val="af5"/>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af4"/>
        <w:shd w:val="clear" w:color="auto" w:fill="FFFFFF"/>
        <w:spacing w:before="0" w:beforeAutospacing="0" w:after="0" w:afterAutospacing="0"/>
        <w:ind w:firstLine="375"/>
        <w:jc w:val="both"/>
        <w:rPr>
          <w:rStyle w:val="af5"/>
          <w:rFonts w:ascii="GHEA Grapalat" w:hAnsi="GHEA Grapalat"/>
          <w:b w:val="0"/>
          <w:bCs w:val="0"/>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851A6D" w:rsidRPr="00CE3E7A" w:rsidRDefault="00851A6D" w:rsidP="00851A6D">
      <w:pPr>
        <w:pStyle w:val="af4"/>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851A6D" w:rsidRPr="00CE3E7A" w:rsidRDefault="00851A6D" w:rsidP="00851A6D">
      <w:pPr>
        <w:pStyle w:val="af4"/>
        <w:shd w:val="clear" w:color="auto" w:fill="FFFFFF"/>
        <w:ind w:firstLine="374"/>
        <w:contextualSpacing/>
        <w:jc w:val="both"/>
        <w:rPr>
          <w:rFonts w:ascii="GHEA Grapalat" w:eastAsiaTheme="minorHAnsi" w:hAnsi="GHEA Grapalat" w:cstheme="minorBidi"/>
        </w:rPr>
      </w:pPr>
      <w:r w:rsidRPr="00CE3E7A">
        <w:rPr>
          <w:rFonts w:ascii="GHEA Grapalat" w:eastAsiaTheme="minorHAnsi" w:hAnsi="GHEA Grapalat" w:cstheme="minorBidi"/>
          <w:sz w:val="18"/>
          <w:szCs w:val="18"/>
        </w:rPr>
        <w:t xml:space="preserve">номер </w:t>
      </w:r>
      <w:proofErr w:type="gramStart"/>
      <w:r w:rsidRPr="00CE3E7A">
        <w:rPr>
          <w:rFonts w:ascii="GHEA Grapalat" w:eastAsiaTheme="minorHAnsi" w:hAnsi="GHEA Grapalat" w:cstheme="minorBidi"/>
          <w:sz w:val="18"/>
          <w:szCs w:val="18"/>
        </w:rPr>
        <w:t>заключаемого</w:t>
      </w:r>
      <w:proofErr w:type="gramEnd"/>
      <w:r w:rsidRPr="00CE3E7A">
        <w:rPr>
          <w:rFonts w:ascii="GHEA Grapalat" w:eastAsiaTheme="minorHAnsi" w:hAnsi="GHEA Grapalat" w:cstheme="minorBidi"/>
          <w:sz w:val="18"/>
          <w:szCs w:val="18"/>
        </w:rPr>
        <w:t xml:space="preserve"> </w:t>
      </w:r>
      <w:proofErr w:type="spellStart"/>
      <w:r w:rsidRPr="00CE3E7A">
        <w:rPr>
          <w:rFonts w:ascii="GHEA Grapalat" w:eastAsiaTheme="minorHAnsi" w:hAnsi="GHEA Grapalat" w:cstheme="minorBidi"/>
          <w:sz w:val="18"/>
          <w:szCs w:val="18"/>
        </w:rPr>
        <w:t>договара</w:t>
      </w:r>
      <w:proofErr w:type="spellEnd"/>
    </w:p>
    <w:p w:rsidR="00851A6D" w:rsidRPr="00CE3E7A" w:rsidRDefault="00851A6D" w:rsidP="00851A6D">
      <w:pPr>
        <w:pStyle w:val="af4"/>
        <w:shd w:val="clear" w:color="auto" w:fill="FFFFFF"/>
        <w:ind w:firstLine="374"/>
        <w:contextualSpacing/>
        <w:jc w:val="both"/>
        <w:rPr>
          <w:rFonts w:ascii="GHEA Grapalat" w:eastAsiaTheme="minorHAnsi" w:hAnsi="GHEA Grapalat" w:cstheme="minorBidi"/>
        </w:rPr>
      </w:pPr>
    </w:p>
    <w:p w:rsidR="00851A6D" w:rsidRPr="00CE3E7A" w:rsidRDefault="00851A6D" w:rsidP="00851A6D">
      <w:pPr>
        <w:pStyle w:val="af4"/>
        <w:shd w:val="clear" w:color="auto" w:fill="FFFFFF"/>
        <w:contextualSpacing/>
        <w:jc w:val="both"/>
        <w:rPr>
          <w:rFonts w:ascii="GHEA Grapalat" w:eastAsiaTheme="minorHAnsi" w:hAnsi="GHEA Grapalat" w:cstheme="minorBidi"/>
          <w:lang w:val="hy-AM"/>
        </w:rPr>
      </w:pPr>
      <w:r w:rsidRPr="00CE3E7A">
        <w:rPr>
          <w:rFonts w:ascii="GHEA Grapalat" w:eastAsiaTheme="minorHAnsi" w:hAnsi="GHEA Grapalat" w:cstheme="minorBidi"/>
        </w:rPr>
        <w:t xml:space="preserve">и  действует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в</w:t>
      </w:r>
      <w:r w:rsidRPr="00CE3E7A">
        <w:rPr>
          <w:rFonts w:ascii="GHEA Grapalat" w:hAnsi="GHEA Grapalat"/>
        </w:rPr>
        <w:t>ключительно</w:t>
      </w:r>
      <w:r w:rsidRPr="00CE3E7A">
        <w:rPr>
          <w:rFonts w:ascii="GHEA Grapalat" w:eastAsiaTheme="minorHAnsi" w:hAnsi="GHEA Grapalat" w:cstheme="minorBidi"/>
        </w:rPr>
        <w:t xml:space="preserve">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до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девяностого </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рабочего </w:t>
      </w:r>
      <w:r w:rsidRPr="00CE3E7A">
        <w:rPr>
          <w:rFonts w:ascii="GHEA Grapalat" w:eastAsiaTheme="minorHAnsi" w:hAnsi="GHEA Grapalat" w:cstheme="minorBidi"/>
          <w:lang w:val="hy-AM"/>
        </w:rPr>
        <w:t xml:space="preserve"> </w:t>
      </w:r>
      <w:proofErr w:type="gramStart"/>
      <w:r w:rsidRPr="00CE3E7A">
        <w:rPr>
          <w:rFonts w:ascii="GHEA Grapalat" w:eastAsiaTheme="minorHAnsi" w:hAnsi="GHEA Grapalat" w:cstheme="minorBidi"/>
        </w:rPr>
        <w:t>дня</w:t>
      </w:r>
      <w:proofErr w:type="gramEnd"/>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следующего за днем </w:t>
      </w:r>
    </w:p>
    <w:p w:rsidR="00851A6D" w:rsidRPr="00CE3E7A" w:rsidRDefault="00851A6D" w:rsidP="00851A6D">
      <w:pPr>
        <w:pStyle w:val="af4"/>
        <w:shd w:val="clear" w:color="auto" w:fill="FFFFFF"/>
        <w:contextualSpacing/>
        <w:jc w:val="both"/>
        <w:rPr>
          <w:rFonts w:ascii="GHEA Grapalat" w:eastAsiaTheme="minorHAnsi" w:hAnsi="GHEA Grapalat" w:cstheme="minorBidi"/>
          <w:sz w:val="18"/>
          <w:szCs w:val="18"/>
          <w:lang w:val="hy-AM"/>
        </w:rPr>
      </w:pPr>
    </w:p>
    <w:p w:rsidR="00851A6D" w:rsidRPr="00CE3E7A" w:rsidRDefault="00851A6D" w:rsidP="00851A6D">
      <w:pPr>
        <w:pStyle w:val="af4"/>
        <w:shd w:val="clear" w:color="auto" w:fill="FFFFFF"/>
        <w:contextualSpacing/>
        <w:jc w:val="center"/>
        <w:rPr>
          <w:rFonts w:eastAsiaTheme="minorHAnsi" w:cstheme="minorBidi"/>
        </w:rPr>
      </w:pPr>
      <w:r w:rsidRPr="00CE3E7A">
        <w:rPr>
          <w:rFonts w:ascii="GHEA Grapalat" w:eastAsiaTheme="minorHAnsi" w:hAnsi="GHEA Grapalat" w:cstheme="minorBidi"/>
          <w:lang w:val="hy-AM"/>
        </w:rPr>
        <w:t>--------------------------------------------------------</w:t>
      </w:r>
      <w:r w:rsidRPr="00CE3E7A">
        <w:rPr>
          <w:rFonts w:ascii="GHEA Grapalat" w:eastAsiaTheme="minorHAnsi" w:hAnsi="GHEA Grapalat" w:cstheme="minorBidi"/>
        </w:rPr>
        <w:t>------------------</w:t>
      </w:r>
      <w:r w:rsidRPr="00CE3E7A">
        <w:rPr>
          <w:rFonts w:ascii="GHEA Grapalat" w:eastAsiaTheme="minorHAnsi" w:hAnsi="GHEA Grapalat" w:cstheme="minorBidi"/>
          <w:lang w:val="hy-AM"/>
        </w:rPr>
        <w:t>----------------------</w:t>
      </w:r>
      <w:r w:rsidRPr="00CE3E7A">
        <w:rPr>
          <w:rFonts w:eastAsiaTheme="minorHAnsi" w:cstheme="minorBidi"/>
        </w:rPr>
        <w:t xml:space="preserve"> </w:t>
      </w:r>
      <w:r w:rsidRPr="00CE3E7A">
        <w:rPr>
          <w:rFonts w:eastAsiaTheme="minorHAnsi" w:cstheme="minorBidi"/>
          <w:lang w:val="hy-AM"/>
        </w:rPr>
        <w:t>.</w:t>
      </w:r>
      <w:r w:rsidRPr="00CE3E7A">
        <w:rPr>
          <w:rFonts w:eastAsiaTheme="minorHAnsi" w:cstheme="minorBidi"/>
        </w:rPr>
        <w:t xml:space="preserve">                    </w:t>
      </w:r>
      <w:r w:rsidRPr="00CE3E7A">
        <w:rPr>
          <w:rFonts w:ascii="GHEA Grapalat" w:hAnsi="GHEA Grapalat"/>
          <w:sz w:val="16"/>
          <w:szCs w:val="16"/>
        </w:rPr>
        <w:t>крайний   срок</w:t>
      </w:r>
      <w:r w:rsidRPr="00CE3E7A">
        <w:rPr>
          <w:rFonts w:ascii="GHEA Grapalat" w:eastAsiaTheme="minorHAnsi" w:hAnsi="GHEA Grapalat" w:cstheme="minorBidi"/>
          <w:sz w:val="16"/>
          <w:szCs w:val="16"/>
        </w:rPr>
        <w:t xml:space="preserve"> выполнения работ</w:t>
      </w:r>
      <w:r w:rsidRPr="00CE3E7A">
        <w:rPr>
          <w:rFonts w:ascii="GHEA Grapalat" w:hAnsi="GHEA Grapalat"/>
          <w:sz w:val="16"/>
          <w:szCs w:val="16"/>
        </w:rPr>
        <w:t>, предусмотренный заключаемым договором, включая гарантийный срок</w:t>
      </w:r>
    </w:p>
    <w:p w:rsidR="00851A6D" w:rsidRPr="00CE3E7A" w:rsidRDefault="00851A6D" w:rsidP="00851A6D">
      <w:pPr>
        <w:pStyle w:val="af4"/>
        <w:shd w:val="clear" w:color="auto" w:fill="FFFFFF"/>
        <w:contextualSpacing/>
        <w:jc w:val="both"/>
        <w:rPr>
          <w:rFonts w:ascii="GHEA Grapalat" w:eastAsiaTheme="minorHAnsi" w:hAnsi="GHEA Grapalat" w:cstheme="minorBidi"/>
        </w:rPr>
      </w:pPr>
      <w:r w:rsidRPr="00CE3E7A">
        <w:rPr>
          <w:rFonts w:ascii="GHEA Grapalat" w:eastAsiaTheme="minorHAnsi" w:hAnsi="GHEA Grapalat" w:cstheme="minorBidi"/>
        </w:rPr>
        <w:lastRenderedPageBreak/>
        <w:t>В день предоставления гарантии лицо выдающее гарантию с официального адреса</w:t>
      </w:r>
      <w:r w:rsidRPr="00CE3E7A">
        <w:rPr>
          <w:rFonts w:ascii="GHEA Grapalat" w:eastAsiaTheme="minorHAnsi" w:hAnsi="GHEA Grapalat" w:cstheme="minorBidi"/>
          <w:lang w:val="hy-AM"/>
        </w:rPr>
        <w:t xml:space="preserve"> </w:t>
      </w:r>
      <w:r w:rsidRPr="00CE3E7A">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 </w:t>
      </w:r>
    </w:p>
    <w:p w:rsidR="005B56BF" w:rsidRPr="00DC2360" w:rsidRDefault="005B56BF" w:rsidP="005B56BF">
      <w:pPr>
        <w:pStyle w:val="af4"/>
        <w:shd w:val="clear" w:color="auto" w:fill="FFFFFF"/>
        <w:contextualSpacing/>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af4"/>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5B3A59" w:rsidRPr="00EF4569"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r w:rsidR="00EF4569" w:rsidRPr="00EF4569">
        <w:rPr>
          <w:rFonts w:ascii="GHEA Grapalat" w:eastAsiaTheme="minorHAnsi" w:hAnsi="GHEA Grapalat" w:cstheme="minorBidi"/>
        </w:rPr>
        <w:t>;</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0" w:history="1">
        <w:r w:rsidRPr="00B138F3">
          <w:rPr>
            <w:rStyle w:val="a9"/>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af4"/>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af4"/>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af4"/>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af4"/>
        <w:shd w:val="clear" w:color="auto" w:fill="FFFFFF"/>
        <w:spacing w:before="0" w:beforeAutospacing="0" w:after="0" w:afterAutospacing="0"/>
        <w:ind w:firstLine="375"/>
        <w:jc w:val="both"/>
        <w:rPr>
          <w:rFonts w:ascii="GHEA Grapalat" w:eastAsiaTheme="minorHAnsi" w:hAnsi="GHEA Grapalat" w:cstheme="minorBidi"/>
          <w:lang w:val="hy-AM"/>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F331AD" w:rsidRPr="002A4554" w:rsidRDefault="00F331AD"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D24392" w:rsidRPr="005F2C25" w:rsidRDefault="00D24392" w:rsidP="000A214C">
      <w:pPr>
        <w:widowControl w:val="0"/>
        <w:spacing w:after="160"/>
        <w:jc w:val="right"/>
        <w:rPr>
          <w:rFonts w:ascii="GHEA Grapalat" w:hAnsi="GHEA Grapalat"/>
          <w:i/>
        </w:rPr>
      </w:pPr>
    </w:p>
    <w:p w:rsidR="00427AEC" w:rsidRDefault="00427AEC" w:rsidP="000A214C">
      <w:pPr>
        <w:widowControl w:val="0"/>
        <w:spacing w:after="160"/>
        <w:jc w:val="right"/>
        <w:rPr>
          <w:rFonts w:ascii="GHEA Grapalat" w:hAnsi="GHEA Grapalat"/>
          <w:i/>
        </w:rPr>
      </w:pPr>
    </w:p>
    <w:p w:rsidR="000A214C" w:rsidRPr="00A9393C" w:rsidRDefault="000A214C" w:rsidP="000A214C">
      <w:pPr>
        <w:widowControl w:val="0"/>
        <w:spacing w:after="160"/>
        <w:jc w:val="right"/>
        <w:rPr>
          <w:rFonts w:ascii="GHEA Grapalat" w:hAnsi="GHEA Grapalat" w:cs="GHEA Grapalat"/>
          <w:b/>
          <w:i/>
        </w:rPr>
      </w:pPr>
      <w:r w:rsidRPr="00A9393C">
        <w:rPr>
          <w:rFonts w:ascii="GHEA Grapalat" w:hAnsi="GHEA Grapalat"/>
          <w:b/>
          <w:i/>
        </w:rPr>
        <w:t>Приложение № 5.1</w:t>
      </w:r>
    </w:p>
    <w:p w:rsidR="000A214C" w:rsidRPr="00A9393C" w:rsidRDefault="000A214C" w:rsidP="000A214C">
      <w:pPr>
        <w:widowControl w:val="0"/>
        <w:spacing w:after="160"/>
        <w:jc w:val="right"/>
        <w:rPr>
          <w:rFonts w:ascii="GHEA Grapalat" w:hAnsi="GHEA Grapalat" w:cs="GHEA Grapalat"/>
          <w:b/>
          <w:i/>
        </w:rPr>
      </w:pPr>
      <w:r w:rsidRPr="00A9393C">
        <w:rPr>
          <w:rFonts w:ascii="GHEA Grapalat" w:hAnsi="GHEA Grapalat"/>
          <w:b/>
          <w:i/>
        </w:rPr>
        <w:t xml:space="preserve">к Приглашению </w:t>
      </w:r>
      <w:r w:rsidR="003606B4" w:rsidRPr="001439BD">
        <w:rPr>
          <w:rFonts w:ascii="GHEA Grapalat" w:hAnsi="GHEA Grapalat"/>
          <w:b/>
        </w:rPr>
        <w:t>на открытый конкурс</w:t>
      </w:r>
      <w:r w:rsidRPr="00A9393C">
        <w:rPr>
          <w:rFonts w:ascii="GHEA Grapalat" w:hAnsi="GHEA Grapalat"/>
          <w:b/>
          <w:i/>
        </w:rPr>
        <w:br/>
        <w:t xml:space="preserve">под кодом </w:t>
      </w:r>
      <w:r w:rsidR="00F76F2B">
        <w:rPr>
          <w:rFonts w:ascii="GHEA Grapalat" w:hAnsi="GHEA Grapalat"/>
          <w:b/>
          <w:i/>
          <w:lang w:val="en-US"/>
        </w:rPr>
        <w:t>AMXH</w:t>
      </w:r>
      <w:r w:rsidR="00F76F2B" w:rsidRPr="00F76F2B">
        <w:rPr>
          <w:rFonts w:ascii="GHEA Grapalat" w:hAnsi="GHEA Grapalat"/>
          <w:b/>
          <w:i/>
        </w:rPr>
        <w:t>-</w:t>
      </w:r>
      <w:proofErr w:type="spellStart"/>
      <w:r w:rsidR="00F76F2B">
        <w:rPr>
          <w:rFonts w:ascii="GHEA Grapalat" w:hAnsi="GHEA Grapalat"/>
          <w:b/>
          <w:i/>
          <w:lang w:val="en-US"/>
        </w:rPr>
        <w:t>BMAShDzB</w:t>
      </w:r>
      <w:proofErr w:type="spellEnd"/>
      <w:r w:rsidR="00F76F2B" w:rsidRPr="00F76F2B">
        <w:rPr>
          <w:rFonts w:ascii="GHEA Grapalat" w:hAnsi="GHEA Grapalat"/>
          <w:b/>
          <w:i/>
        </w:rPr>
        <w:t xml:space="preserve"> -22/05</w:t>
      </w:r>
    </w:p>
    <w:p w:rsidR="00AF4211" w:rsidRPr="00A9393C"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3D2146">
        <w:tc>
          <w:tcPr>
            <w:tcW w:w="4786" w:type="dxa"/>
          </w:tcPr>
          <w:p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w:t>
      </w:r>
      <w:proofErr w:type="gramStart"/>
      <w:r w:rsidRPr="00B138F3">
        <w:rPr>
          <w:rFonts w:ascii="GHEA Grapalat" w:hAnsi="GHEA Grapalat"/>
          <w:spacing w:val="-6"/>
        </w:rPr>
        <w:t>организованной</w:t>
      </w:r>
      <w:proofErr w:type="gramEnd"/>
      <w:r w:rsidRPr="00B138F3">
        <w:rPr>
          <w:rFonts w:ascii="GHEA Grapalat" w:hAnsi="GHEA Grapalat"/>
          <w:spacing w:val="-6"/>
        </w:rPr>
        <w:t xml:space="preserve">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 xml:space="preserve">Банк настоящего Соглашения и прилагаемого Требования по независящим </w:t>
      </w:r>
      <w:r w:rsidRPr="00B138F3">
        <w:rPr>
          <w:rFonts w:ascii="GHEA Grapalat" w:hAnsi="GHEA Grapalat"/>
        </w:rPr>
        <w:lastRenderedPageBreak/>
        <w:t>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6672BA"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rsidR="00F331AD" w:rsidRPr="002A4554" w:rsidRDefault="000A214C" w:rsidP="00F331AD">
      <w:pPr>
        <w:widowControl w:val="0"/>
        <w:tabs>
          <w:tab w:val="left" w:pos="1134"/>
        </w:tabs>
        <w:spacing w:after="160"/>
        <w:ind w:firstLine="567"/>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F331AD" w:rsidRPr="00B138F3"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F331AD" w:rsidRPr="00B138F3" w:rsidDel="00A13215" w:rsidRDefault="00F331AD" w:rsidP="00F331AD">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F331AD" w:rsidRPr="00B138F3" w:rsidRDefault="00F331AD" w:rsidP="00F331AD">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p>
        </w:tc>
      </w:tr>
      <w:tr w:rsidR="00B138F3" w:rsidRPr="00B138F3"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E75F6"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00DE75F6">
              <w:rPr>
                <w:rFonts w:ascii="GHEA Grapalat" w:hAnsi="GHEA Grapalat"/>
                <w:lang w:val="en-US"/>
              </w:rPr>
              <w:t xml:space="preserve"> </w:t>
            </w:r>
            <w:r w:rsidR="00DE75F6" w:rsidRPr="00DE75F6">
              <w:rPr>
                <w:rFonts w:ascii="GHEA Grapalat" w:hAnsi="GHEA Grapalat"/>
                <w:b/>
                <w:lang w:val="en-US"/>
              </w:rPr>
              <w:t>04440504</w:t>
            </w:r>
          </w:p>
        </w:tc>
      </w:tr>
      <w:tr w:rsidR="00B138F3" w:rsidRPr="00B138F3"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DE75F6" w:rsidRPr="00DE75F6">
              <w:rPr>
                <w:rFonts w:ascii="GHEA Grapalat" w:hAnsi="GHEA Grapalat"/>
                <w:b/>
              </w:rPr>
              <w:t xml:space="preserve"> РА. </w:t>
            </w:r>
            <w:r w:rsidR="00DE75F6" w:rsidRPr="00DE75F6">
              <w:rPr>
                <w:rFonts w:ascii="GHEA Grapalat" w:hAnsi="GHEA Grapalat"/>
                <w:b/>
                <w:bCs/>
                <w:iCs/>
              </w:rPr>
              <w:t xml:space="preserve"> </w:t>
            </w:r>
            <w:r w:rsidR="00DE75F6" w:rsidRPr="00DE75F6">
              <w:rPr>
                <w:rFonts w:ascii="GHEA Grapalat" w:hAnsi="GHEA Grapalat"/>
                <w:b/>
              </w:rPr>
              <w:t xml:space="preserve"> мин</w:t>
            </w:r>
            <w:r w:rsidR="00DE75F6" w:rsidRPr="00DE75F6">
              <w:rPr>
                <w:rFonts w:ascii="GHEA Grapalat" w:hAnsi="GHEA Grapalat"/>
              </w:rPr>
              <w:t>.</w:t>
            </w:r>
            <w:r w:rsidR="00DE75F6" w:rsidRPr="00DE75F6">
              <w:rPr>
                <w:rFonts w:ascii="GHEA Grapalat" w:hAnsi="GHEA Grapalat"/>
                <w:b/>
                <w:iCs/>
              </w:rPr>
              <w:t xml:space="preserve"> </w:t>
            </w:r>
            <w:proofErr w:type="spellStart"/>
            <w:r w:rsidR="00DE75F6" w:rsidRPr="00DE75F6">
              <w:rPr>
                <w:rFonts w:ascii="GHEA Grapalat" w:hAnsi="GHEA Grapalat"/>
                <w:b/>
                <w:iCs/>
              </w:rPr>
              <w:t>фин</w:t>
            </w:r>
            <w:proofErr w:type="spellEnd"/>
            <w:proofErr w:type="gramStart"/>
            <w:r w:rsidR="00DE75F6" w:rsidRPr="00DE75F6">
              <w:rPr>
                <w:rFonts w:ascii="GHEA Grapalat" w:hAnsi="GHEA Grapalat"/>
                <w:b/>
                <w:iCs/>
              </w:rPr>
              <w:t xml:space="preserve"> .</w:t>
            </w:r>
            <w:proofErr w:type="gramEnd"/>
            <w:r w:rsidR="00DE75F6" w:rsidRPr="00DE75F6">
              <w:rPr>
                <w:rFonts w:ascii="GHEA Grapalat" w:hAnsi="GHEA Grapalat"/>
                <w:b/>
                <w:iCs/>
              </w:rPr>
              <w:t xml:space="preserve"> </w:t>
            </w:r>
            <w:r w:rsidR="00DE75F6" w:rsidRPr="00DE75F6">
              <w:rPr>
                <w:rFonts w:ascii="GHEA Grapalat" w:hAnsi="GHEA Grapalat"/>
              </w:rPr>
              <w:t xml:space="preserve"> </w:t>
            </w:r>
            <w:r w:rsidR="00DE75F6" w:rsidRPr="00DE75F6">
              <w:rPr>
                <w:rFonts w:ascii="GHEA Grapalat" w:hAnsi="GHEA Grapalat"/>
                <w:b/>
                <w:iCs/>
              </w:rPr>
              <w:t>опер. отдел:</w:t>
            </w:r>
          </w:p>
        </w:tc>
      </w:tr>
      <w:tr w:rsidR="00B138F3" w:rsidRPr="00B138F3"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DE75F6" w:rsidRDefault="00BE2572" w:rsidP="000B079B">
            <w:pPr>
              <w:widowControl w:val="0"/>
              <w:tabs>
                <w:tab w:val="left" w:pos="855"/>
              </w:tabs>
              <w:spacing w:after="160"/>
              <w:ind w:left="360"/>
              <w:rPr>
                <w:rFonts w:ascii="GHEA Grapalat" w:hAnsi="GHEA Grapalat"/>
                <w:lang w:val="en-US"/>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DE75F6">
              <w:rPr>
                <w:rFonts w:ascii="GHEA Grapalat" w:hAnsi="GHEA Grapalat"/>
                <w:lang w:val="en-US"/>
              </w:rPr>
              <w:t xml:space="preserve"> </w:t>
            </w:r>
            <w:r w:rsidR="00DE75F6" w:rsidRPr="00DE75F6">
              <w:rPr>
                <w:rFonts w:ascii="GHEA Grapalat" w:hAnsi="GHEA Grapalat"/>
                <w:b/>
                <w:lang w:val="en-US"/>
              </w:rPr>
              <w:t>900322</w:t>
            </w:r>
            <w:r w:rsidR="000B079B">
              <w:rPr>
                <w:rFonts w:ascii="GHEA Grapalat" w:hAnsi="GHEA Grapalat"/>
                <w:b/>
                <w:lang w:val="en-US"/>
              </w:rPr>
              <w:t>525024</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jc w:val="right"/>
              <w:rPr>
                <w:rFonts w:ascii="GHEA Grapalat" w:hAnsi="GHEA Grapalat" w:cs="Tahoma"/>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2849A6">
            <w:pPr>
              <w:widowControl w:val="0"/>
              <w:spacing w:after="160"/>
              <w:rPr>
                <w:rFonts w:ascii="GHEA Grapalat" w:hAnsi="GHEA Grapalat" w:cs="Tahoma"/>
              </w:rPr>
            </w:pPr>
          </w:p>
          <w:p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2849A6">
            <w:pPr>
              <w:widowControl w:val="0"/>
              <w:spacing w:after="160"/>
              <w:rPr>
                <w:rFonts w:ascii="GHEA Grapalat" w:hAnsi="GHEA Grapalat" w:cs="Arial"/>
              </w:rPr>
            </w:pPr>
          </w:p>
        </w:tc>
      </w:tr>
      <w:tr w:rsidR="00B138F3" w:rsidRPr="00B138F3"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2849A6">
            <w:pPr>
              <w:widowControl w:val="0"/>
              <w:spacing w:after="160"/>
              <w:rPr>
                <w:rFonts w:ascii="GHEA Grapalat" w:hAnsi="GHEA Grapalat" w:cs="Sylfaen"/>
              </w:rPr>
            </w:pPr>
          </w:p>
          <w:p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2849A6">
            <w:pPr>
              <w:widowControl w:val="0"/>
              <w:spacing w:after="160"/>
              <w:rPr>
                <w:rFonts w:ascii="GHEA Grapalat" w:hAnsi="GHEA Grapalat"/>
              </w:rPr>
            </w:pPr>
          </w:p>
          <w:p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3D2146">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B138F3"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r w:rsidR="00FF3DE9" w:rsidRPr="00B138F3"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3D214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BB28C8"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t>СТОРОНЫ</w:t>
      </w:r>
    </w:p>
    <w:p w:rsidR="00BB28C8" w:rsidRPr="009F3DC7" w:rsidRDefault="00BB28C8" w:rsidP="00BB28C8">
      <w:pPr>
        <w:widowControl w:val="0"/>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644"/>
        <w:gridCol w:w="4643"/>
      </w:tblGrid>
      <w:tr w:rsidR="00BB28C8" w:rsidRPr="009F3DC7" w:rsidTr="003D2146">
        <w:tc>
          <w:tcPr>
            <w:tcW w:w="4644"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Сдал</w:t>
            </w:r>
          </w:p>
        </w:tc>
        <w:tc>
          <w:tcPr>
            <w:tcW w:w="46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rsidR="00BB28C8" w:rsidRDefault="00BB28C8" w:rsidP="00BB28C8">
      <w:pPr>
        <w:pStyle w:val="31"/>
        <w:widowControl w:val="0"/>
        <w:spacing w:after="160"/>
        <w:jc w:val="right"/>
        <w:rPr>
          <w:rFonts w:ascii="GHEA Grapalat" w:hAnsi="GHEA Grapalat" w:cs="Sylfaen"/>
          <w:sz w:val="24"/>
          <w:szCs w:val="24"/>
        </w:rPr>
      </w:pPr>
    </w:p>
    <w:p w:rsidR="00BB28C8" w:rsidRDefault="00BB28C8" w:rsidP="00BB28C8">
      <w:pPr>
        <w:rPr>
          <w:rFonts w:ascii="GHEA Grapalat" w:hAnsi="GHEA Grapalat" w:cs="Sylfaen"/>
        </w:rPr>
      </w:pPr>
      <w:r>
        <w:rPr>
          <w:rFonts w:ascii="GHEA Grapalat" w:hAnsi="GHEA Grapalat" w:cs="Sylfaen"/>
        </w:rPr>
        <w:br w:type="page"/>
      </w:r>
    </w:p>
    <w:p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A97676">
        <w:rPr>
          <w:rStyle w:val="af6"/>
          <w:rFonts w:ascii="GHEA Grapalat" w:hAnsi="GHEA Grapalat" w:cs="Sylfaen"/>
          <w:b/>
          <w:sz w:val="24"/>
          <w:szCs w:val="24"/>
        </w:rPr>
        <w:footnoteReference w:customMarkFollows="1" w:id="18"/>
        <w:t>25</w:t>
      </w:r>
    </w:p>
    <w:p w:rsidR="00BB28C8" w:rsidRPr="009F3DC7" w:rsidRDefault="00BB28C8" w:rsidP="00BB28C8">
      <w:pPr>
        <w:pStyle w:val="31"/>
        <w:widowControl w:val="0"/>
        <w:spacing w:after="160"/>
        <w:jc w:val="right"/>
        <w:rPr>
          <w:rFonts w:ascii="GHEA Grapalat" w:hAnsi="GHEA Grapalat" w:cs="Sylfaen"/>
          <w:b/>
          <w:sz w:val="24"/>
          <w:szCs w:val="24"/>
        </w:rPr>
      </w:pPr>
      <w:r w:rsidRPr="009F3DC7">
        <w:rPr>
          <w:rFonts w:ascii="GHEA Grapalat" w:hAnsi="GHEA Grapalat"/>
          <w:b/>
          <w:sz w:val="24"/>
          <w:szCs w:val="24"/>
        </w:rPr>
        <w:t xml:space="preserve">Приглашению </w:t>
      </w:r>
      <w:r w:rsidR="003606B4" w:rsidRPr="001439BD">
        <w:rPr>
          <w:rFonts w:ascii="GHEA Grapalat" w:hAnsi="GHEA Grapalat"/>
          <w:b/>
        </w:rPr>
        <w:t>на открытый конкурс</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F76F2B">
        <w:rPr>
          <w:rFonts w:ascii="GHEA Grapalat" w:hAnsi="GHEA Grapalat"/>
          <w:b/>
          <w:sz w:val="24"/>
          <w:szCs w:val="24"/>
          <w:lang w:val="en-US"/>
        </w:rPr>
        <w:t>AMXH</w:t>
      </w:r>
      <w:r w:rsidR="00F76F2B" w:rsidRPr="00F76F2B">
        <w:rPr>
          <w:rFonts w:ascii="GHEA Grapalat" w:hAnsi="GHEA Grapalat"/>
          <w:b/>
          <w:sz w:val="24"/>
          <w:szCs w:val="24"/>
        </w:rPr>
        <w:t>-</w:t>
      </w:r>
      <w:proofErr w:type="spellStart"/>
      <w:r w:rsidR="00F76F2B">
        <w:rPr>
          <w:rFonts w:ascii="GHEA Grapalat" w:hAnsi="GHEA Grapalat"/>
          <w:b/>
          <w:sz w:val="24"/>
          <w:szCs w:val="24"/>
          <w:lang w:val="en-US"/>
        </w:rPr>
        <w:t>BMAShDzB</w:t>
      </w:r>
      <w:proofErr w:type="spellEnd"/>
      <w:r w:rsidR="00F76F2B" w:rsidRPr="00F76F2B">
        <w:rPr>
          <w:rFonts w:ascii="GHEA Grapalat" w:hAnsi="GHEA Grapalat"/>
          <w:b/>
          <w:sz w:val="24"/>
          <w:szCs w:val="24"/>
        </w:rPr>
        <w:t xml:space="preserve"> -22/05</w:t>
      </w:r>
      <w:r w:rsidRPr="009F3DC7">
        <w:rPr>
          <w:rFonts w:ascii="GHEA Grapalat" w:hAnsi="GHEA Grapalat"/>
          <w:b/>
          <w:sz w:val="24"/>
          <w:szCs w:val="24"/>
        </w:rPr>
        <w:t>*</w:t>
      </w:r>
    </w:p>
    <w:p w:rsidR="00BB28C8" w:rsidRPr="009F3DC7" w:rsidRDefault="00BB28C8" w:rsidP="00BB28C8">
      <w:pPr>
        <w:widowControl w:val="0"/>
        <w:tabs>
          <w:tab w:val="left" w:pos="2268"/>
        </w:tabs>
        <w:spacing w:after="160" w:line="360" w:lineRule="auto"/>
        <w:ind w:firstLine="567"/>
        <w:jc w:val="right"/>
        <w:rPr>
          <w:rFonts w:ascii="GHEA Grapalat" w:hAnsi="GHEA Grapalat"/>
        </w:rPr>
      </w:pPr>
    </w:p>
    <w:p w:rsidR="00BB28C8" w:rsidRPr="000A3450" w:rsidRDefault="00531194" w:rsidP="00BB28C8">
      <w:pPr>
        <w:widowControl w:val="0"/>
        <w:spacing w:after="160" w:line="360" w:lineRule="auto"/>
        <w:ind w:firstLine="567"/>
        <w:jc w:val="center"/>
        <w:rPr>
          <w:rFonts w:ascii="GHEA Grapalat" w:hAnsi="GHEA Grapalat"/>
          <w:b/>
        </w:rPr>
      </w:pPr>
      <w:r w:rsidRPr="009F3DC7">
        <w:rPr>
          <w:rFonts w:ascii="GHEA Grapalat" w:hAnsi="GHEA Grapalat"/>
        </w:rPr>
        <w:t>"</w:t>
      </w:r>
      <w:r w:rsidRPr="00797D13">
        <w:rPr>
          <w:rFonts w:ascii="GHEA Grapalat" w:hAnsi="GHEA Grapalat"/>
          <w:b/>
        </w:rPr>
        <w:t xml:space="preserve"> </w:t>
      </w:r>
      <w:r w:rsidRPr="00531194">
        <w:rPr>
          <w:rFonts w:ascii="GHEA Grapalat" w:hAnsi="GHEA Grapalat"/>
          <w:b/>
          <w:sz w:val="28"/>
          <w:szCs w:val="28"/>
        </w:rPr>
        <w:t xml:space="preserve">Реконструкция (реконструкция) сети питьевого водоснабжения в поселке </w:t>
      </w:r>
      <w:proofErr w:type="spellStart"/>
      <w:r w:rsidRPr="00531194">
        <w:rPr>
          <w:rFonts w:ascii="GHEA Grapalat" w:hAnsi="GHEA Grapalat"/>
          <w:b/>
          <w:sz w:val="28"/>
          <w:szCs w:val="28"/>
        </w:rPr>
        <w:t>Цахкаландж</w:t>
      </w:r>
      <w:proofErr w:type="spellEnd"/>
      <w:r w:rsidRPr="00531194">
        <w:rPr>
          <w:rFonts w:ascii="GHEA Grapalat" w:hAnsi="GHEA Grapalat"/>
          <w:b/>
          <w:sz w:val="28"/>
          <w:szCs w:val="28"/>
        </w:rPr>
        <w:t xml:space="preserve"> общины </w:t>
      </w:r>
      <w:proofErr w:type="spellStart"/>
      <w:r w:rsidRPr="00531194">
        <w:rPr>
          <w:rFonts w:ascii="GHEA Grapalat" w:hAnsi="GHEA Grapalat"/>
          <w:b/>
          <w:sz w:val="28"/>
          <w:szCs w:val="28"/>
        </w:rPr>
        <w:t>Хой</w:t>
      </w:r>
      <w:proofErr w:type="spellEnd"/>
      <w:r w:rsidRPr="00531194">
        <w:rPr>
          <w:rFonts w:ascii="GHEA Grapalat" w:hAnsi="GHEA Grapalat"/>
          <w:b/>
          <w:sz w:val="28"/>
          <w:szCs w:val="28"/>
        </w:rPr>
        <w:t xml:space="preserve"> </w:t>
      </w:r>
      <w:r w:rsidR="00BB28C8" w:rsidRPr="009F3DC7">
        <w:rPr>
          <w:rFonts w:ascii="GHEA Grapalat" w:hAnsi="GHEA Grapalat"/>
          <w:b/>
        </w:rPr>
        <w:t>ПОДРЯДНЫХ РАБОТ ДЛЯ</w:t>
      </w:r>
      <w:r w:rsidR="00BB28C8" w:rsidRPr="000A3450">
        <w:rPr>
          <w:rFonts w:ascii="GHEA Grapalat" w:hAnsi="GHEA Grapalat"/>
          <w:b/>
        </w:rPr>
        <w:t xml:space="preserve"> </w:t>
      </w:r>
      <w:r w:rsidR="00BB28C8" w:rsidRPr="009F3DC7">
        <w:rPr>
          <w:rFonts w:ascii="GHEA Grapalat" w:hAnsi="GHEA Grapalat"/>
          <w:b/>
        </w:rPr>
        <w:t>НУЖД ГОСУДАРСТВА</w:t>
      </w:r>
    </w:p>
    <w:p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Tr="003D2146">
        <w:tc>
          <w:tcPr>
            <w:tcW w:w="4503" w:type="dxa"/>
          </w:tcPr>
          <w:p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proofErr w:type="gramStart"/>
            <w:r w:rsidRPr="009F3DC7">
              <w:rPr>
                <w:rFonts w:ascii="GHEA Grapalat" w:hAnsi="GHEA Grapalat"/>
              </w:rPr>
              <w:t>г</w:t>
            </w:r>
            <w:proofErr w:type="gramEnd"/>
            <w:r w:rsidRPr="009F3DC7">
              <w:rPr>
                <w:rFonts w:ascii="GHEA Grapalat" w:hAnsi="GHEA Grapalat"/>
              </w:rPr>
              <w:t xml:space="preserve">. </w:t>
            </w:r>
          </w:p>
        </w:tc>
        <w:tc>
          <w:tcPr>
            <w:tcW w:w="4784" w:type="dxa"/>
          </w:tcPr>
          <w:p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rsidR="00BB28C8" w:rsidRPr="009F3DC7" w:rsidRDefault="00BB28C8" w:rsidP="00BB28C8">
      <w:pPr>
        <w:widowControl w:val="0"/>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jc w:val="both"/>
        <w:rPr>
          <w:rFonts w:ascii="GHEA Grapalat" w:hAnsi="GHEA Grapalat" w:cs="Sylfaen"/>
        </w:rPr>
      </w:pPr>
      <w:proofErr w:type="gramStart"/>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roofErr w:type="gramEnd"/>
    </w:p>
    <w:p w:rsidR="00BB28C8" w:rsidRPr="009F3DC7" w:rsidRDefault="00BB28C8" w:rsidP="00BB28C8">
      <w:pPr>
        <w:widowControl w:val="0"/>
        <w:spacing w:after="160" w:line="360" w:lineRule="auto"/>
        <w:ind w:firstLine="567"/>
        <w:jc w:val="both"/>
        <w:rPr>
          <w:rFonts w:ascii="GHEA Grapalat" w:hAnsi="GHEA Grapalat"/>
          <w:b/>
        </w:rPr>
      </w:pPr>
    </w:p>
    <w:p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rsidR="00BB28C8" w:rsidRPr="000A3450" w:rsidRDefault="00BB28C8" w:rsidP="00F92AC4">
      <w:pPr>
        <w:ind w:firstLine="708"/>
        <w:jc w:val="both"/>
        <w:rPr>
          <w:rFonts w:ascii="GHEA Grapalat" w:hAnsi="GHEA Grapalat"/>
          <w:spacing w:val="2"/>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w:t>
      </w:r>
      <w:proofErr w:type="gramStart"/>
      <w:r w:rsidR="00BD3389" w:rsidRPr="00BD3389">
        <w:rPr>
          <w:rFonts w:ascii="GHEA Grapalat" w:hAnsi="GHEA Grapalat"/>
        </w:rPr>
        <w:t>ю-</w:t>
      </w:r>
      <w:proofErr w:type="gramEnd"/>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p>
    <w:p w:rsidR="00BB28C8" w:rsidRPr="009F3DC7" w:rsidRDefault="00BB28C8" w:rsidP="00F92AC4">
      <w:pPr>
        <w:widowControl w:val="0"/>
        <w:jc w:val="both"/>
        <w:rPr>
          <w:rFonts w:ascii="GHEA Grapalat" w:hAnsi="GHEA Grapalat"/>
        </w:rPr>
      </w:pPr>
      <w:r w:rsidRPr="009F3DC7">
        <w:rPr>
          <w:rFonts w:ascii="GHEA Grapalat" w:hAnsi="GHEA Grapalat"/>
        </w:rPr>
        <w:t xml:space="preserve">(далее </w:t>
      </w:r>
      <w:r>
        <w:rPr>
          <w:rFonts w:ascii="GHEA Grapalat" w:hAnsi="GHEA Grapalat"/>
        </w:rPr>
        <w:t>— договор), _________________</w:t>
      </w:r>
      <w:r w:rsidRPr="009F3DC7">
        <w:rPr>
          <w:rFonts w:ascii="GHEA Grapalat" w:hAnsi="GHEA Grapalat"/>
        </w:rPr>
        <w:t>__</w:t>
      </w:r>
      <w:r>
        <w:rPr>
          <w:rFonts w:ascii="GHEA Grapalat" w:hAnsi="GHEA Grapalat"/>
        </w:rPr>
        <w:t>__</w:t>
      </w:r>
      <w:r w:rsidRPr="000A3450">
        <w:rPr>
          <w:rFonts w:ascii="GHEA Grapalat" w:hAnsi="GHEA Grapalat"/>
        </w:rPr>
        <w:t>_</w:t>
      </w:r>
      <w:r w:rsidRPr="0048136F">
        <w:rPr>
          <w:rFonts w:ascii="GHEA Grapalat" w:hAnsi="GHEA Grapalat"/>
        </w:rPr>
        <w:t>____________________</w:t>
      </w:r>
      <w:r w:rsidRPr="009F3DC7">
        <w:rPr>
          <w:rFonts w:ascii="GHEA Grapalat" w:hAnsi="GHEA Grapalat"/>
        </w:rPr>
        <w:t>_____</w:t>
      </w:r>
      <w:r w:rsidRPr="000A3450">
        <w:rPr>
          <w:rFonts w:ascii="GHEA Grapalat" w:hAnsi="GHEA Grapalat"/>
        </w:rPr>
        <w:t>_____</w:t>
      </w:r>
      <w:r w:rsidRPr="009F3DC7">
        <w:rPr>
          <w:rFonts w:ascii="GHEA Grapalat" w:hAnsi="GHEA Grapalat"/>
        </w:rPr>
        <w:t>_</w:t>
      </w:r>
    </w:p>
    <w:p w:rsidR="00BB28C8" w:rsidRPr="009F3DC7" w:rsidRDefault="00BB28C8" w:rsidP="00F92AC4">
      <w:pPr>
        <w:widowControl w:val="0"/>
        <w:spacing w:after="160" w:line="360" w:lineRule="auto"/>
        <w:ind w:left="4536"/>
        <w:jc w:val="both"/>
        <w:rPr>
          <w:rFonts w:ascii="GHEA Grapalat" w:hAnsi="GHEA Grapalat"/>
          <w:vertAlign w:val="superscript"/>
        </w:rPr>
      </w:pPr>
      <w:r w:rsidRPr="009F3DC7">
        <w:rPr>
          <w:rFonts w:ascii="GHEA Grapalat" w:hAnsi="GHEA Grapalat"/>
          <w:vertAlign w:val="superscript"/>
        </w:rPr>
        <w:t>Наименование работ</w:t>
      </w:r>
    </w:p>
    <w:p w:rsidR="00BB28C8" w:rsidRPr="009F3DC7" w:rsidRDefault="00BB28C8" w:rsidP="00BB28C8">
      <w:pPr>
        <w:widowControl w:val="0"/>
        <w:spacing w:after="160" w:line="360" w:lineRule="auto"/>
        <w:jc w:val="both"/>
        <w:rPr>
          <w:rFonts w:ascii="GHEA Grapalat" w:hAnsi="GHEA Grapalat"/>
        </w:rPr>
      </w:pPr>
      <w:r w:rsidRPr="009F3DC7">
        <w:rPr>
          <w:rFonts w:ascii="GHEA Grapalat" w:hAnsi="GHEA Grapalat"/>
        </w:rPr>
        <w:t>работы (далее — работа), а Заказчик обязуется принимать выполненную работу и платить за нее.</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lastRenderedPageBreak/>
        <w:t>1.</w:t>
      </w:r>
      <w:r>
        <w:rPr>
          <w:rFonts w:ascii="GHEA Grapalat" w:hAnsi="GHEA Grapalat"/>
        </w:rPr>
        <w:t>2.</w:t>
      </w:r>
      <w:r>
        <w:rPr>
          <w:rFonts w:ascii="GHEA Grapalat" w:hAnsi="GHEA Grapalat"/>
        </w:rPr>
        <w:tab/>
      </w:r>
      <w:r w:rsidRPr="009F3DC7">
        <w:rPr>
          <w:rFonts w:ascii="GHEA Grapalat" w:hAnsi="GHEA Grapalat"/>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BD3389">
        <w:rPr>
          <w:rFonts w:ascii="GHEA Grapalat" w:hAnsi="GHEA Grapalat"/>
        </w:rPr>
        <w:t>объемной ведомость</w:t>
      </w:r>
      <w:proofErr w:type="gramStart"/>
      <w:r w:rsidR="00104071" w:rsidRPr="00BD3389">
        <w:rPr>
          <w:rFonts w:ascii="GHEA Grapalat" w:hAnsi="GHEA Grapalat"/>
        </w:rPr>
        <w:t>ю-</w:t>
      </w:r>
      <w:proofErr w:type="gramEnd"/>
      <w:r w:rsidR="00104071" w:rsidRPr="00BD3389">
        <w:rPr>
          <w:rFonts w:ascii="Courier New" w:hAnsi="Courier New" w:cs="Courier New"/>
        </w:rPr>
        <w:t> </w:t>
      </w:r>
      <w:r w:rsidR="00104071" w:rsidRPr="00BD3389">
        <w:rPr>
          <w:rFonts w:ascii="GHEA Grapalat" w:hAnsi="GHEA Grapalat"/>
        </w:rPr>
        <w:t>сметой</w:t>
      </w:r>
      <w:r w:rsidR="00104071" w:rsidRPr="009F3DC7">
        <w:rPr>
          <w:rFonts w:ascii="GHEA Grapalat" w:hAnsi="GHEA Grapalat"/>
        </w:rPr>
        <w:t xml:space="preserve"> </w:t>
      </w:r>
      <w:r w:rsidRPr="009F3DC7">
        <w:rPr>
          <w:rFonts w:ascii="GHEA Grapalat" w:hAnsi="GHEA Grapalat"/>
        </w:rPr>
        <w:t>работы.</w:t>
      </w:r>
    </w:p>
    <w:p w:rsidR="00BB28C8" w:rsidRPr="000A3450" w:rsidRDefault="00BB28C8" w:rsidP="00BB28C8">
      <w:pPr>
        <w:widowControl w:val="0"/>
        <w:tabs>
          <w:tab w:val="left" w:pos="1134"/>
        </w:tabs>
        <w:spacing w:after="160" w:line="360" w:lineRule="auto"/>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 xml:space="preserve">договора в </w:t>
      </w:r>
      <w:proofErr w:type="gramStart"/>
      <w:r w:rsidRPr="000A3450">
        <w:rPr>
          <w:rFonts w:ascii="GHEA Grapalat" w:hAnsi="GHEA Grapalat"/>
          <w:spacing w:val="6"/>
        </w:rPr>
        <w:t>силу</w:t>
      </w:r>
      <w:proofErr w:type="gramEnd"/>
      <w:r w:rsidRPr="000A3450">
        <w:rPr>
          <w:rFonts w:ascii="GHEA Grapalat" w:hAnsi="GHEA Grapalat"/>
          <w:spacing w:val="6"/>
        </w:rPr>
        <w:t xml:space="preserve"> и устанавливается следующий срок выполнения:</w:t>
      </w:r>
    </w:p>
    <w:p w:rsidR="00BB28C8" w:rsidRPr="000A3450" w:rsidRDefault="00BB28C8" w:rsidP="00BB28C8">
      <w:pPr>
        <w:widowControl w:val="0"/>
        <w:jc w:val="both"/>
        <w:rPr>
          <w:rFonts w:ascii="GHEA Grapalat" w:hAnsi="GHEA Grapalat"/>
          <w:spacing w:val="6"/>
        </w:rPr>
      </w:pP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силами, материалами и средствами Подрядчика. </w:t>
      </w:r>
    </w:p>
    <w:p w:rsidR="00BB28C8" w:rsidRPr="009F3DC7" w:rsidRDefault="00BB28C8" w:rsidP="00BB28C8">
      <w:pPr>
        <w:widowControl w:val="0"/>
        <w:tabs>
          <w:tab w:val="left" w:pos="1134"/>
          <w:tab w:val="left" w:pos="1276"/>
        </w:tabs>
        <w:spacing w:after="160" w:line="360" w:lineRule="auto"/>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 xml:space="preserve">Не принимать результат работы, в случае ее несоответствия </w:t>
      </w:r>
      <w:r w:rsidRPr="009F3DC7">
        <w:rPr>
          <w:rFonts w:ascii="GHEA Grapalat" w:hAnsi="GHEA Grapalat"/>
        </w:rPr>
        <w:lastRenderedPageBreak/>
        <w:t>установленным законодательством Республики Армения положениям, требованиям документов,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Default="00BB28C8" w:rsidP="00BB28C8">
      <w:pPr>
        <w:rPr>
          <w:rFonts w:ascii="GHEA Grapalat" w:hAnsi="GHEA Grapalat"/>
          <w:b/>
        </w:rPr>
      </w:pPr>
      <w:r>
        <w:rPr>
          <w:rFonts w:ascii="GHEA Grapalat" w:hAnsi="GHEA Grapalat"/>
          <w:b/>
        </w:rPr>
        <w:br w:type="page"/>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rsidR="00BB28C8" w:rsidRPr="00124BE9"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силами, инструментами, механизмами, а также необходимыми материалами и в надлежащем качестве.</w:t>
      </w:r>
    </w:p>
    <w:p w:rsidR="00BB28C8" w:rsidRPr="00124BE9" w:rsidRDefault="00BB28C8" w:rsidP="00BB28C8">
      <w:pPr>
        <w:widowControl w:val="0"/>
        <w:tabs>
          <w:tab w:val="left" w:pos="1276"/>
        </w:tabs>
        <w:spacing w:after="160" w:line="360" w:lineRule="auto"/>
        <w:ind w:firstLine="567"/>
        <w:jc w:val="both"/>
        <w:rPr>
          <w:rFonts w:ascii="GHEA Grapalat" w:hAnsi="GHEA Grapalat" w:cs="Times Armenian"/>
        </w:rPr>
      </w:pPr>
    </w:p>
    <w:p w:rsidR="00BB28C8" w:rsidRPr="00A8246A"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lastRenderedPageBreak/>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Pr="009F3DC7">
        <w:rPr>
          <w:rFonts w:ascii="GHEA Grapalat" w:hAnsi="GHEA Grapalat"/>
        </w:rPr>
        <w:t xml:space="preserve">Обеспечивать выполнение строительно-монтажных работ в соответствии со строительными нормами, правилами и техническими условиями, провести </w:t>
      </w:r>
      <w:proofErr w:type="spellStart"/>
      <w:r w:rsidRPr="009F3DC7">
        <w:rPr>
          <w:rFonts w:ascii="GHEA Grapalat" w:hAnsi="GHEA Grapalat"/>
        </w:rPr>
        <w:t>индивидуальн</w:t>
      </w:r>
      <w:proofErr w:type="gramStart"/>
      <w:r w:rsidRPr="009F3DC7">
        <w:rPr>
          <w:rFonts w:ascii="GHEA Grapalat" w:hAnsi="GHEA Grapalat"/>
        </w:rPr>
        <w:t>oe</w:t>
      </w:r>
      <w:proofErr w:type="spellEnd"/>
      <w:proofErr w:type="gramEnd"/>
      <w:r w:rsidRPr="009F3DC7">
        <w:rPr>
          <w:rFonts w:ascii="GHEA Grapalat" w:hAnsi="GHEA Grapalat"/>
        </w:rPr>
        <w:t xml:space="preserv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9F3DC7" w:rsidRDefault="00BB28C8" w:rsidP="00BB28C8">
      <w:pPr>
        <w:widowControl w:val="0"/>
        <w:tabs>
          <w:tab w:val="left" w:pos="1276"/>
        </w:tabs>
        <w:spacing w:after="160" w:line="360" w:lineRule="auto"/>
        <w:ind w:firstLine="567"/>
        <w:jc w:val="both"/>
        <w:rPr>
          <w:rFonts w:ascii="GHEA Grapalat" w:hAnsi="GHEA Grapalat" w:cs="Times Armenian"/>
        </w:rPr>
      </w:pPr>
      <w:r w:rsidRPr="009F3DC7">
        <w:rPr>
          <w:rFonts w:ascii="GHEA Grapalat" w:hAnsi="GHEA Grapalat"/>
        </w:rPr>
        <w:lastRenderedPageBreak/>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w:t>
      </w:r>
      <w:proofErr w:type="gramStart"/>
      <w:r w:rsidRPr="009F3DC7">
        <w:rPr>
          <w:rFonts w:ascii="GHEA Grapalat" w:hAnsi="GHEA Grapalat"/>
        </w:rPr>
        <w:t>в</w:t>
      </w:r>
      <w:proofErr w:type="gramEnd"/>
      <w:r w:rsidRPr="009F3DC7">
        <w:rPr>
          <w:rFonts w:ascii="GHEA Grapalat" w:hAnsi="GHEA Grapalat"/>
        </w:rPr>
        <w:t xml:space="preserve"> --------- </w:t>
      </w:r>
      <w:proofErr w:type="gramStart"/>
      <w:r w:rsidRPr="009F3DC7">
        <w:rPr>
          <w:rFonts w:ascii="GHEA Grapalat" w:hAnsi="GHEA Grapalat"/>
        </w:rPr>
        <w:t>дней</w:t>
      </w:r>
      <w:proofErr w:type="gramEnd"/>
      <w:r w:rsidRPr="009F3DC7">
        <w:rPr>
          <w:rFonts w:ascii="GHEA Grapalat" w:hAnsi="GHEA Grapalat"/>
        </w:rPr>
        <w:t xml:space="preserve">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разумный срок устранять эти недостатки</w:t>
      </w:r>
      <w:r w:rsidR="00C86F9C">
        <w:rPr>
          <w:rStyle w:val="af6"/>
          <w:rFonts w:ascii="GHEA Grapalat" w:hAnsi="GHEA Grapalat"/>
        </w:rPr>
        <w:footnoteReference w:customMarkFollows="1" w:id="19"/>
        <w:t>26</w:t>
      </w:r>
      <w:r w:rsidRPr="009F3DC7">
        <w:rPr>
          <w:rFonts w:ascii="GHEA Grapalat" w:hAnsi="GHEA Grapalat"/>
        </w:rPr>
        <w:t>.</w:t>
      </w:r>
    </w:p>
    <w:p w:rsidR="00BB28C8" w:rsidRPr="009F3DC7" w:rsidRDefault="00BB28C8" w:rsidP="00BB28C8">
      <w:pPr>
        <w:widowControl w:val="0"/>
        <w:tabs>
          <w:tab w:val="left" w:pos="1418"/>
        </w:tabs>
        <w:spacing w:after="160" w:line="360" w:lineRule="auto"/>
        <w:ind w:firstLine="567"/>
        <w:jc w:val="both"/>
        <w:rPr>
          <w:rFonts w:ascii="GHEA Grapalat" w:hAnsi="GHEA Grapalat" w:cs="Times Armenian"/>
        </w:rPr>
      </w:pPr>
      <w:r w:rsidRPr="0010519D">
        <w:rPr>
          <w:rFonts w:ascii="GHEA Grapalat" w:hAnsi="GHEA Grapalat"/>
        </w:rPr>
        <w:t>3.4.10.</w:t>
      </w:r>
      <w:r w:rsidRPr="0010519D">
        <w:rPr>
          <w:rFonts w:ascii="GHEA Grapalat" w:hAnsi="GHEA Grapalat"/>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10519D">
        <w:rPr>
          <w:rFonts w:ascii="GHEA Grapalat" w:hAnsi="GHEA Grapalat"/>
        </w:rPr>
        <w:t xml:space="preserve"> и (или) к</w:t>
      </w:r>
      <w:r w:rsidR="00165A51" w:rsidRPr="0010519D">
        <w:rPr>
          <w:rFonts w:ascii="GHEA Grapalat" w:hAnsi="GHEA Grapalat"/>
          <w:lang w:val="hy-AM"/>
        </w:rPr>
        <w:t xml:space="preserve"> </w:t>
      </w:r>
      <w:r w:rsidR="00165A51" w:rsidRPr="0010519D">
        <w:rPr>
          <w:rFonts w:ascii="GHEA Grapalat" w:hAnsi="GHEA Grapalat"/>
        </w:rPr>
        <w:t xml:space="preserve">приборам </w:t>
      </w:r>
      <w:r w:rsidR="00FA2CF4" w:rsidRPr="0010519D">
        <w:rPr>
          <w:rFonts w:ascii="GHEA Grapalat" w:hAnsi="GHEA Grapalat"/>
        </w:rPr>
        <w:t>и</w:t>
      </w:r>
      <w:r w:rsidR="00165A51" w:rsidRPr="0010519D">
        <w:rPr>
          <w:rFonts w:ascii="GHEA Grapalat" w:hAnsi="GHEA Grapalat"/>
        </w:rPr>
        <w:t xml:space="preserve"> оборудованию</w:t>
      </w:r>
      <w:r w:rsidR="00EA6DF8" w:rsidRPr="0010519D">
        <w:rPr>
          <w:rFonts w:ascii="GHEA Grapalat" w:hAnsi="GHEA Grapalat"/>
        </w:rPr>
        <w:t xml:space="preserve"> </w:t>
      </w:r>
      <w:r w:rsidRPr="0010519D">
        <w:rPr>
          <w:rFonts w:ascii="GHEA Grapalat" w:hAnsi="GHEA Grapalat"/>
        </w:rPr>
        <w:t xml:space="preserve"> представлены в приложении</w:t>
      </w:r>
      <w:proofErr w:type="gramStart"/>
      <w:r w:rsidRPr="0010519D">
        <w:rPr>
          <w:rFonts w:ascii="GHEA Grapalat" w:hAnsi="GHEA Grapalat"/>
        </w:rPr>
        <w:t xml:space="preserve"> № —- </w:t>
      </w:r>
      <w:proofErr w:type="gramEnd"/>
      <w:r w:rsidRPr="0010519D">
        <w:rPr>
          <w:rFonts w:ascii="GHEA Grapalat" w:hAnsi="GHEA Grapalat"/>
        </w:rPr>
        <w:t>к договору</w:t>
      </w:r>
      <w:r w:rsidR="00C86F9C">
        <w:rPr>
          <w:rStyle w:val="af6"/>
          <w:rFonts w:ascii="GHEA Grapalat" w:hAnsi="GHEA Grapalat"/>
        </w:rPr>
        <w:footnoteReference w:customMarkFollows="1" w:id="20"/>
        <w:t>27</w:t>
      </w:r>
      <w:r w:rsidRPr="0010519D">
        <w:rPr>
          <w:rFonts w:ascii="GHEA Grapalat" w:hAnsi="GHEA Grapalat"/>
        </w:rPr>
        <w:t>.</w:t>
      </w:r>
      <w:r w:rsidRPr="009F3DC7">
        <w:rPr>
          <w:rFonts w:ascii="GHEA Grapalat" w:hAnsi="GHEA Grapalat"/>
        </w:rPr>
        <w:t xml:space="preserve"> </w:t>
      </w:r>
    </w:p>
    <w:p w:rsidR="00BB28C8" w:rsidRPr="009F3DC7" w:rsidRDefault="00BB28C8" w:rsidP="00BB28C8">
      <w:pPr>
        <w:widowControl w:val="0"/>
        <w:tabs>
          <w:tab w:val="left" w:pos="1418"/>
        </w:tabs>
        <w:spacing w:after="160" w:line="360" w:lineRule="auto"/>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u w:val="single"/>
        </w:rPr>
      </w:pPr>
    </w:p>
    <w:p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4.1.</w:t>
      </w:r>
      <w:r>
        <w:rPr>
          <w:rFonts w:ascii="GHEA Grapalat" w:hAnsi="GHEA Grapalat"/>
        </w:rPr>
        <w:tab/>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Default="00563671" w:rsidP="00563671">
      <w:pPr>
        <w:widowControl w:val="0"/>
        <w:spacing w:after="160" w:line="34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4.2.</w:t>
      </w:r>
      <w:r>
        <w:rPr>
          <w:rFonts w:ascii="GHEA Grapalat" w:hAnsi="GHEA Grapalat"/>
        </w:rPr>
        <w:tab/>
        <w:t xml:space="preserve">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w:t>
      </w:r>
      <w:r>
        <w:rPr>
          <w:rFonts w:ascii="GHEA Grapalat" w:hAnsi="GHEA Grapalat"/>
        </w:rPr>
        <w:lastRenderedPageBreak/>
        <w:t>Заказчик:</w:t>
      </w:r>
    </w:p>
    <w:p w:rsidR="00563671" w:rsidRDefault="00563671" w:rsidP="00563671">
      <w:pPr>
        <w:widowControl w:val="0"/>
        <w:tabs>
          <w:tab w:val="left" w:pos="1134"/>
        </w:tabs>
        <w:spacing w:after="160" w:line="34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rsidR="00563671" w:rsidRDefault="00563671" w:rsidP="00563671">
      <w:pPr>
        <w:widowControl w:val="0"/>
        <w:tabs>
          <w:tab w:val="left" w:pos="1134"/>
        </w:tabs>
        <w:spacing w:after="160" w:line="360" w:lineRule="auto"/>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 xml:space="preserve">Заказчик в течение _____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Подрядчику один экземпляр подписанного им акта сдачи-приемки либо мотивированное отклонение непринятия работы.</w:t>
      </w:r>
    </w:p>
    <w:p w:rsidR="00563671" w:rsidRDefault="00563671" w:rsidP="00563671">
      <w:pPr>
        <w:widowControl w:val="0"/>
        <w:tabs>
          <w:tab w:val="left" w:pos="1134"/>
        </w:tabs>
        <w:spacing w:after="160" w:line="360" w:lineRule="auto"/>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rsidR="0032067F" w:rsidRDefault="006365A9" w:rsidP="0032067F">
      <w:pPr>
        <w:widowControl w:val="0"/>
        <w:tabs>
          <w:tab w:val="left" w:pos="1276"/>
        </w:tabs>
        <w:spacing w:after="160" w:line="360" w:lineRule="auto"/>
        <w:ind w:firstLine="567"/>
        <w:jc w:val="both"/>
        <w:rPr>
          <w:rFonts w:ascii="GHEA Grapalat" w:hAnsi="GHEA Grapalat" w:cs="Times Armenian"/>
        </w:rPr>
      </w:pPr>
      <w:r w:rsidRPr="007667CA">
        <w:rPr>
          <w:rFonts w:ascii="GHEA Grapalat" w:hAnsi="GHEA Grapalat"/>
        </w:rPr>
        <w:t>4.5</w:t>
      </w:r>
      <w:proofErr w:type="gramStart"/>
      <w:r w:rsidR="0032067F" w:rsidRPr="007667CA">
        <w:rPr>
          <w:rFonts w:ascii="GHEA Grapalat" w:hAnsi="GHEA Grapalat"/>
        </w:rPr>
        <w:t xml:space="preserve"> В</w:t>
      </w:r>
      <w:proofErr w:type="gramEnd"/>
      <w:r w:rsidR="0032067F" w:rsidRPr="007667CA">
        <w:rPr>
          <w:rFonts w:ascii="GHEA Grapalat" w:hAnsi="GHEA Grapalat"/>
        </w:rPr>
        <w:t xml:space="preserve">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Default="00563671" w:rsidP="00563671">
      <w:pPr>
        <w:pStyle w:val="norm"/>
        <w:widowControl w:val="0"/>
        <w:tabs>
          <w:tab w:val="left" w:pos="1134"/>
        </w:tabs>
        <w:spacing w:after="160" w:line="36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 xml:space="preserve">результат выполнения договора считается полностью принятым в случае приемки выполненных работ руководителем органа государственного </w:t>
      </w:r>
      <w:r>
        <w:rPr>
          <w:rFonts w:ascii="GHEA Grapalat" w:hAnsi="GHEA Grapalat"/>
          <w:sz w:val="24"/>
          <w:szCs w:val="24"/>
        </w:rPr>
        <w:lastRenderedPageBreak/>
        <w:t>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 (далее — приемная комиссия);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proofErr w:type="gramStart"/>
      <w:r>
        <w:rPr>
          <w:rFonts w:ascii="GHEA Grapalat" w:hAnsi="GHEA Grapalat"/>
          <w:sz w:val="24"/>
          <w:szCs w:val="24"/>
        </w:rPr>
        <w:t>б</w:t>
      </w:r>
      <w:proofErr w:type="gramEnd"/>
      <w:r>
        <w:rPr>
          <w:rFonts w:ascii="GHEA Grapalat" w:hAnsi="GHEA Grapalat"/>
          <w:sz w:val="24"/>
          <w:szCs w:val="24"/>
        </w:rPr>
        <w:t>.</w:t>
      </w:r>
      <w:r>
        <w:rPr>
          <w:rFonts w:ascii="GHEA Grapalat" w:hAnsi="GHEA Grapalat"/>
          <w:sz w:val="24"/>
          <w:szCs w:val="24"/>
        </w:rPr>
        <w:tab/>
        <w:t>не соответствует требованиям договора, то акт не подписывается;</w:t>
      </w:r>
    </w:p>
    <w:p w:rsidR="00563671" w:rsidRDefault="00563671" w:rsidP="00563671">
      <w:pPr>
        <w:pStyle w:val="norm"/>
        <w:widowControl w:val="0"/>
        <w:tabs>
          <w:tab w:val="left" w:pos="1134"/>
        </w:tabs>
        <w:spacing w:after="160" w:line="36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w:t>
      </w:r>
      <w:proofErr w:type="gramStart"/>
      <w:r>
        <w:rPr>
          <w:rFonts w:ascii="GHEA Grapalat" w:hAnsi="GHEA Grapalat"/>
          <w:sz w:val="24"/>
          <w:szCs w:val="24"/>
        </w:rPr>
        <w:t>суммы</w:t>
      </w:r>
      <w:proofErr w:type="gramEnd"/>
      <w:r>
        <w:rPr>
          <w:rFonts w:ascii="GHEA Grapalat" w:hAnsi="GHEA Grapalat"/>
          <w:sz w:val="24"/>
          <w:szCs w:val="24"/>
        </w:rPr>
        <w:t xml:space="preserve">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rsidR="00BB28C8" w:rsidRPr="00A542E3" w:rsidRDefault="00BB28C8" w:rsidP="00500703">
      <w:pPr>
        <w:widowControl w:val="0"/>
        <w:tabs>
          <w:tab w:val="left" w:pos="1276"/>
        </w:tabs>
        <w:spacing w:after="160" w:line="360" w:lineRule="auto"/>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w:t>
      </w:r>
      <w:proofErr w:type="gramStart"/>
      <w:r w:rsidRPr="00A542E3">
        <w:rPr>
          <w:rFonts w:ascii="GHEA Grapalat" w:hAnsi="GHEA Grapalat"/>
        </w:rPr>
        <w:t xml:space="preserve"> (</w:t>
      </w:r>
      <w:r w:rsidRPr="00D5595C">
        <w:rPr>
          <w:rFonts w:ascii="GHEA Grapalat" w:hAnsi="GHEA Grapalat"/>
        </w:rPr>
        <w:t>__________</w:t>
      </w:r>
      <w:r w:rsidRPr="00A542E3">
        <w:rPr>
          <w:rFonts w:ascii="GHEA Grapalat" w:hAnsi="GHEA Grapalat"/>
        </w:rPr>
        <w:t xml:space="preserve">) </w:t>
      </w:r>
      <w:proofErr w:type="spellStart"/>
      <w:proofErr w:type="gramEnd"/>
      <w:r w:rsidRPr="00A542E3">
        <w:rPr>
          <w:rFonts w:ascii="GHEA Grapalat" w:hAnsi="GHEA Grapalat"/>
        </w:rPr>
        <w:t>драмов</w:t>
      </w:r>
      <w:proofErr w:type="spellEnd"/>
      <w:r w:rsidRPr="00A542E3">
        <w:rPr>
          <w:rFonts w:ascii="GHEA Grapalat" w:hAnsi="GHEA Grapalat"/>
        </w:rPr>
        <w:t xml:space="preserve"> РА, из которых (_______________) </w:t>
      </w:r>
      <w:proofErr w:type="spellStart"/>
      <w:r w:rsidRPr="00A542E3">
        <w:rPr>
          <w:rFonts w:ascii="GHEA Grapalat" w:hAnsi="GHEA Grapalat"/>
        </w:rPr>
        <w:t>драмов</w:t>
      </w:r>
      <w:proofErr w:type="spellEnd"/>
      <w:r w:rsidRPr="00A542E3">
        <w:rPr>
          <w:rFonts w:ascii="GHEA Grapalat" w:hAnsi="GHEA Grapalat"/>
        </w:rPr>
        <w:t xml:space="preserve"> РА составляют НДС. Цена включает все осуществляемые Подрядчиком расходы, </w:t>
      </w:r>
    </w:p>
    <w:p w:rsidR="00BB28C8" w:rsidRPr="00D5595C" w:rsidRDefault="00BB28C8" w:rsidP="00BB28C8">
      <w:pPr>
        <w:widowControl w:val="0"/>
        <w:tabs>
          <w:tab w:val="left" w:pos="1276"/>
        </w:tabs>
        <w:spacing w:after="160" w:line="360" w:lineRule="auto"/>
        <w:jc w:val="both"/>
        <w:rPr>
          <w:rFonts w:ascii="GHEA Grapalat" w:hAnsi="GHEA Grapalat"/>
        </w:rPr>
      </w:pPr>
      <w:r w:rsidRPr="00D5595C">
        <w:rPr>
          <w:rFonts w:ascii="GHEA Grapalat" w:hAnsi="GHEA Grapalat"/>
        </w:rPr>
        <w:t>_________________________________________________________________________</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выплат, производимых на основании актов сдачи-приемки. </w:t>
      </w:r>
      <w:r w:rsidR="003B487D" w:rsidRPr="00B138F3">
        <w:rPr>
          <w:rFonts w:ascii="GHEA Grapalat" w:hAnsi="GHEA Grapalat"/>
        </w:rPr>
        <w:t xml:space="preserve">При этом </w:t>
      </w:r>
      <w:proofErr w:type="gramStart"/>
      <w:r w:rsidR="003B487D" w:rsidRPr="00B138F3">
        <w:rPr>
          <w:rFonts w:ascii="GHEA Grapalat" w:hAnsi="GHEA Grapalat"/>
        </w:rPr>
        <w:t>до</w:t>
      </w:r>
      <w:proofErr w:type="gramEnd"/>
      <w:r w:rsidR="003B487D" w:rsidRPr="00B138F3">
        <w:rPr>
          <w:rFonts w:ascii="GHEA Grapalat" w:hAnsi="GHEA Grapalat"/>
        </w:rPr>
        <w:t xml:space="preserve"> </w:t>
      </w:r>
    </w:p>
    <w:p w:rsidR="00BB28C8" w:rsidRPr="009F3DC7" w:rsidRDefault="00BB28C8" w:rsidP="00BB28C8">
      <w:pPr>
        <w:widowControl w:val="0"/>
        <w:tabs>
          <w:tab w:val="num" w:pos="1134"/>
        </w:tabs>
        <w:spacing w:after="160" w:line="360" w:lineRule="auto"/>
        <w:ind w:firstLine="567"/>
        <w:jc w:val="both"/>
        <w:rPr>
          <w:rFonts w:ascii="GHEA Grapalat" w:hAnsi="GHEA Grapalat"/>
        </w:rPr>
      </w:pPr>
      <w:r w:rsidRPr="009F3DC7">
        <w:rPr>
          <w:rFonts w:ascii="GHEA Grapalat" w:hAnsi="GHEA Grapalat"/>
        </w:rPr>
        <w:lastRenderedPageBreak/>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rsidR="006A4B0D" w:rsidRDefault="00BB28C8" w:rsidP="006A4B0D">
      <w:pPr>
        <w:widowControl w:val="0"/>
        <w:tabs>
          <w:tab w:val="left" w:pos="1134"/>
        </w:tabs>
        <w:spacing w:after="160"/>
        <w:ind w:firstLine="567"/>
        <w:jc w:val="both"/>
        <w:rPr>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средств производится на основании акта сдачи-приемки в </w:t>
      </w:r>
      <w:r w:rsidR="00E02310">
        <w:rPr>
          <w:rFonts w:ascii="GHEA Grapalat" w:hAnsi="GHEA Grapalat"/>
        </w:rPr>
        <w:t>течение месяцев</w:t>
      </w:r>
      <w:r w:rsidRPr="009F3DC7">
        <w:rPr>
          <w:rFonts w:ascii="GHEA Grapalat" w:hAnsi="GHEA Grapalat"/>
        </w:rPr>
        <w:t>, предусмотренны</w:t>
      </w:r>
      <w:r w:rsidR="00E02310">
        <w:rPr>
          <w:rFonts w:ascii="GHEA Grapalat" w:hAnsi="GHEA Grapalat"/>
        </w:rPr>
        <w:t>х</w:t>
      </w:r>
      <w:r w:rsidRPr="009F3DC7">
        <w:rPr>
          <w:rFonts w:ascii="GHEA Grapalat" w:hAnsi="GHEA Grapalat"/>
        </w:rPr>
        <w:t xml:space="preserve"> графиком оплаты договора (Приложение № 2), но не </w:t>
      </w:r>
      <w:proofErr w:type="gramStart"/>
      <w:r w:rsidRPr="009F3DC7">
        <w:rPr>
          <w:rFonts w:ascii="GHEA Grapalat" w:hAnsi="GHEA Grapalat"/>
        </w:rPr>
        <w:t>позднее</w:t>
      </w:r>
      <w:proofErr w:type="gramEnd"/>
      <w:r w:rsidRPr="009F3DC7">
        <w:rPr>
          <w:rFonts w:ascii="GHEA Grapalat" w:hAnsi="GHEA Grapalat"/>
        </w:rPr>
        <w:t xml:space="preserve"> чем до </w:t>
      </w:r>
      <w:r w:rsidR="00E02310">
        <w:rPr>
          <w:rFonts w:ascii="GHEA Grapalat" w:hAnsi="GHEA Grapalat"/>
        </w:rPr>
        <w:t xml:space="preserve">----ого </w:t>
      </w:r>
      <w:r w:rsidRPr="009F3DC7">
        <w:rPr>
          <w:rFonts w:ascii="GHEA Grapalat" w:hAnsi="GHEA Grapalat"/>
        </w:rPr>
        <w:t xml:space="preserve"> декабря данного года. </w:t>
      </w:r>
    </w:p>
    <w:p w:rsidR="006A4B0D" w:rsidRPr="001762F4" w:rsidRDefault="006A4B0D" w:rsidP="006A4B0D">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Pr>
          <w:rFonts w:ascii="GHEA Grapalat" w:hAnsi="GHEA Grapalat"/>
          <w:vertAlign w:val="superscript"/>
          <w:lang w:val="hy-AM"/>
        </w:rPr>
        <w:t>28</w:t>
      </w:r>
      <w:r w:rsidRPr="001762F4">
        <w:rPr>
          <w:rFonts w:ascii="GHEA Grapalat" w:hAnsi="GHEA Grapalat"/>
          <w:vertAlign w:val="superscript"/>
          <w:lang w:val="hy-AM"/>
        </w:rPr>
        <w:t>,1</w:t>
      </w:r>
      <w:r>
        <w:rPr>
          <w:rFonts w:ascii="GHEA Grapalat" w:hAnsi="GHEA Grapalat"/>
          <w:lang w:val="hy-AM"/>
        </w:rPr>
        <w:t>.</w:t>
      </w:r>
    </w:p>
    <w:p w:rsidR="006A4B0D" w:rsidRDefault="006A4B0D">
      <w:pPr>
        <w:rPr>
          <w:rFonts w:ascii="GHEA Grapalat" w:hAnsi="GHEA Grapalat"/>
          <w:b/>
        </w:rPr>
      </w:pPr>
    </w:p>
    <w:p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от цены подлежащей выполнению, но невыполненной работы.</w:t>
      </w:r>
    </w:p>
    <w:p w:rsidR="00BB28C8" w:rsidRPr="00516521" w:rsidRDefault="00BB28C8" w:rsidP="00BB28C8">
      <w:pPr>
        <w:widowControl w:val="0"/>
        <w:tabs>
          <w:tab w:val="left" w:pos="1134"/>
        </w:tabs>
        <w:spacing w:after="160"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proofErr w:type="gramStart"/>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00835B3E">
        <w:rPr>
          <w:rStyle w:val="af6"/>
          <w:rFonts w:ascii="GHEA Grapalat" w:hAnsi="GHEA Grapalat"/>
        </w:rPr>
        <w:footnoteReference w:customMarkFollows="1" w:id="21"/>
        <w:t>30</w:t>
      </w:r>
      <w:r w:rsidRPr="009F3DC7">
        <w:rPr>
          <w:rFonts w:ascii="GHEA Grapalat" w:hAnsi="GHEA Grapalat"/>
        </w:rPr>
        <w:t>.</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w:t>
      </w:r>
      <w:r w:rsidRPr="00AF0D24">
        <w:rPr>
          <w:rFonts w:ascii="GHEA Grapalat" w:hAnsi="GHEA Grapalat"/>
        </w:rPr>
        <w:lastRenderedPageBreak/>
        <w:t>работ в срок, установленный на</w:t>
      </w:r>
      <w:r w:rsidRPr="00DF13E4">
        <w:rPr>
          <w:rFonts w:ascii="GHEA Grapalat" w:hAnsi="GHEA Grapalat"/>
        </w:rPr>
        <w:t>стоящим договором, но в случае их непринятия</w:t>
      </w:r>
      <w:proofErr w:type="gramEnd"/>
      <w:r w:rsidRPr="00DF13E4">
        <w:rPr>
          <w:rFonts w:ascii="GHEA Grapalat" w:hAnsi="GHEA Grapalat"/>
        </w:rPr>
        <w:t xml:space="preserve"> заказчиком</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 и 6.3 договора пеня и штраф исчисляются и зачитываются вместе с суммами, уплачиваемыми Подрядчику.</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BB28C8" w:rsidRPr="00124BE9"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9F3DC7">
        <w:rPr>
          <w:rFonts w:ascii="GHEA Grapalat" w:hAnsi="GHEA Grapalat"/>
        </w:rPr>
        <w:t>ств ст</w:t>
      </w:r>
      <w:proofErr w:type="gramEnd"/>
      <w:r w:rsidRPr="009F3DC7">
        <w:rPr>
          <w:rFonts w:ascii="GHEA Grapalat" w:hAnsi="GHEA Grapalat"/>
        </w:rPr>
        <w:t>ороны несут ответственность в порядке, установленном законодательством Республики Армения.</w:t>
      </w:r>
    </w:p>
    <w:p w:rsidR="00BB28C8" w:rsidRPr="004078D0"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w:t>
      </w:r>
      <w:proofErr w:type="gramStart"/>
      <w:r w:rsidRPr="009F3DC7">
        <w:rPr>
          <w:rFonts w:ascii="GHEA Grapalat" w:hAnsi="GHEA Grapalat"/>
        </w:rPr>
        <w:t>которую</w:t>
      </w:r>
      <w:proofErr w:type="gramEnd"/>
      <w:r w:rsidRPr="009F3DC7">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124BE9" w:rsidRDefault="00BB28C8" w:rsidP="00BB28C8">
      <w:pPr>
        <w:widowControl w:val="0"/>
        <w:tabs>
          <w:tab w:val="left" w:pos="1276"/>
        </w:tabs>
        <w:spacing w:after="160" w:line="360" w:lineRule="auto"/>
        <w:jc w:val="both"/>
        <w:rPr>
          <w:rFonts w:ascii="GHEA Grapalat" w:hAnsi="GHEA Grapalat"/>
        </w:rPr>
      </w:pPr>
    </w:p>
    <w:p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rsidR="00BB28C8" w:rsidRPr="00E5592F"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af6"/>
          <w:rFonts w:ascii="GHEA Grapalat" w:hAnsi="GHEA Grapalat"/>
        </w:rPr>
        <w:t xml:space="preserve"> </w:t>
      </w:r>
      <w:r w:rsidR="00A102AD">
        <w:rPr>
          <w:rStyle w:val="af6"/>
          <w:rFonts w:ascii="GHEA Grapalat" w:hAnsi="GHEA Grapalat"/>
        </w:rPr>
        <w:footnoteReference w:customMarkFollows="1" w:id="22"/>
        <w:t>31</w:t>
      </w:r>
      <w:r w:rsidRPr="009F3DC7">
        <w:rPr>
          <w:rFonts w:ascii="GHEA Grapalat" w:hAnsi="GHEA Grapalat"/>
        </w:rPr>
        <w:t>.</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proofErr w:type="gramStart"/>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w:t>
      </w:r>
      <w:proofErr w:type="gramEnd"/>
      <w:r w:rsidRPr="00862ABD">
        <w:rPr>
          <w:rFonts w:ascii="GHEA Grapalat" w:hAnsi="GHEA Grapalat"/>
          <w:spacing w:val="-4"/>
        </w:rPr>
        <w:t xml:space="preserve"> выявленные нарушения, в случае если бы о них стало известно до заключения договора, послужили бы основанием для </w:t>
      </w:r>
      <w:proofErr w:type="spellStart"/>
      <w:r w:rsidRPr="00862ABD">
        <w:rPr>
          <w:rFonts w:ascii="GHEA Grapalat" w:hAnsi="GHEA Grapalat"/>
          <w:spacing w:val="-4"/>
        </w:rPr>
        <w:t>незаключения</w:t>
      </w:r>
      <w:proofErr w:type="spellEnd"/>
      <w:r w:rsidRPr="00862ABD">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w:t>
      </w:r>
      <w:r w:rsidRPr="00862ABD">
        <w:rPr>
          <w:rFonts w:ascii="GHEA Grapalat" w:hAnsi="GHEA Grapalat"/>
          <w:spacing w:val="-4"/>
        </w:rPr>
        <w:lastRenderedPageBreak/>
        <w:t xml:space="preserve">законодательством Республики Армения, возместить понесенные по его вине убытки Заказчика в том объеме, по части которого </w:t>
      </w:r>
      <w:proofErr w:type="gramStart"/>
      <w:r w:rsidRPr="00862ABD">
        <w:rPr>
          <w:rFonts w:ascii="GHEA Grapalat" w:hAnsi="GHEA Grapalat"/>
          <w:spacing w:val="-4"/>
        </w:rPr>
        <w:t>был</w:t>
      </w:r>
      <w:proofErr w:type="gramEnd"/>
      <w:r w:rsidRPr="00862ABD">
        <w:rPr>
          <w:rFonts w:ascii="GHEA Grapalat" w:hAnsi="GHEA Grapalat"/>
          <w:spacing w:val="-4"/>
        </w:rPr>
        <w:t xml:space="preserve"> расторгнут договор.</w:t>
      </w:r>
    </w:p>
    <w:p w:rsidR="00BB28C8" w:rsidRPr="009F3DC7" w:rsidRDefault="00BB28C8" w:rsidP="00BB28C8">
      <w:pPr>
        <w:widowControl w:val="0"/>
        <w:tabs>
          <w:tab w:val="left" w:pos="1134"/>
        </w:tabs>
        <w:spacing w:after="160"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9F3DC7" w:rsidRDefault="00BB28C8" w:rsidP="00BB28C8">
      <w:pPr>
        <w:widowControl w:val="0"/>
        <w:tabs>
          <w:tab w:val="left" w:pos="1276"/>
        </w:tabs>
        <w:spacing w:after="160"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9F3DC7" w:rsidRDefault="00BB28C8" w:rsidP="00BB28C8">
      <w:pPr>
        <w:widowControl w:val="0"/>
        <w:tabs>
          <w:tab w:val="left" w:pos="1134"/>
        </w:tabs>
        <w:spacing w:after="160"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Pr>
          <w:rStyle w:val="af6"/>
          <w:rFonts w:ascii="GHEA Grapalat" w:hAnsi="GHEA Grapalat"/>
        </w:rPr>
        <w:footnoteReference w:customMarkFollows="1" w:id="23"/>
        <w:t>32</w:t>
      </w:r>
      <w:r w:rsidRPr="009F3DC7">
        <w:rPr>
          <w:rFonts w:ascii="GHEA Grapalat" w:hAnsi="GHEA Grapalat"/>
        </w:rPr>
        <w:t>.</w:t>
      </w:r>
    </w:p>
    <w:p w:rsidR="00BB28C8" w:rsidRPr="009F3DC7" w:rsidRDefault="00BB28C8" w:rsidP="00BB28C8">
      <w:pPr>
        <w:widowControl w:val="0"/>
        <w:tabs>
          <w:tab w:val="left" w:pos="1134"/>
        </w:tabs>
        <w:spacing w:after="160"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w:t>
      </w:r>
      <w:r w:rsidRPr="009F3DC7">
        <w:rPr>
          <w:rFonts w:ascii="GHEA Grapalat" w:hAnsi="GHEA Grapalat"/>
        </w:rPr>
        <w:lastRenderedPageBreak/>
        <w:t>отношении членов консорциума применяются предусмотренные договором меры ответственности</w:t>
      </w:r>
      <w:r w:rsidR="00773E7C">
        <w:rPr>
          <w:rStyle w:val="af6"/>
          <w:rFonts w:ascii="GHEA Grapalat" w:hAnsi="GHEA Grapalat"/>
        </w:rPr>
        <w:footnoteReference w:customMarkFollows="1" w:id="24"/>
        <w:t>33</w:t>
      </w:r>
      <w:r w:rsidRPr="009F3DC7">
        <w:rPr>
          <w:rFonts w:ascii="GHEA Grapalat" w:hAnsi="GHEA Grapalat"/>
        </w:rPr>
        <w:t>.</w:t>
      </w:r>
    </w:p>
    <w:p w:rsidR="00BB28C8" w:rsidRPr="00124BE9" w:rsidRDefault="00BB28C8" w:rsidP="00BB28C8">
      <w:pPr>
        <w:widowControl w:val="0"/>
        <w:tabs>
          <w:tab w:val="left" w:pos="1134"/>
        </w:tabs>
        <w:spacing w:after="160"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proofErr w:type="gramStart"/>
      <w:r w:rsidRPr="00D45137">
        <w:rPr>
          <w:rFonts w:ascii="GHEA Grapalat" w:hAnsi="GHEA Grapalat"/>
        </w:rPr>
        <w:t xml:space="preserve"> </w:t>
      </w:r>
      <w:r w:rsidRPr="009F3DC7">
        <w:rPr>
          <w:rFonts w:ascii="GHEA Grapalat" w:hAnsi="GHEA Grapalat"/>
        </w:rPr>
        <w:t>.</w:t>
      </w:r>
      <w:proofErr w:type="gramEnd"/>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9F3DC7" w:rsidRDefault="00BB28C8" w:rsidP="00BB28C8">
      <w:pPr>
        <w:widowControl w:val="0"/>
        <w:tabs>
          <w:tab w:val="left" w:pos="1134"/>
        </w:tabs>
        <w:spacing w:after="160"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9F3DC7" w:rsidRDefault="00BB28C8" w:rsidP="00BB28C8">
      <w:pPr>
        <w:widowControl w:val="0"/>
        <w:spacing w:after="160" w:line="372" w:lineRule="auto"/>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9F3DC7" w:rsidRDefault="00BB28C8" w:rsidP="00BB28C8">
      <w:pPr>
        <w:widowControl w:val="0"/>
        <w:tabs>
          <w:tab w:val="left" w:pos="1276"/>
        </w:tabs>
        <w:spacing w:after="160"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w:t>
      </w:r>
      <w:proofErr w:type="gramStart"/>
      <w:r w:rsidRPr="009F3DC7">
        <w:rPr>
          <w:rFonts w:ascii="GHEA Grapalat" w:hAnsi="GHEA Grapalat"/>
        </w:rPr>
        <w:t>ств ст</w:t>
      </w:r>
      <w:proofErr w:type="gramEnd"/>
      <w:r w:rsidRPr="009F3DC7">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w:t>
      </w:r>
      <w:r w:rsidRPr="009F3DC7">
        <w:rPr>
          <w:rFonts w:ascii="GHEA Grapalat" w:hAnsi="GHEA Grapalat"/>
        </w:rPr>
        <w:lastRenderedPageBreak/>
        <w:t>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DC64D2" w:rsidRDefault="00BB28C8" w:rsidP="004B4A95">
      <w:pPr>
        <w:widowControl w:val="0"/>
        <w:tabs>
          <w:tab w:val="left" w:pos="1276"/>
        </w:tabs>
        <w:spacing w:after="160"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w:t>
      </w:r>
      <w:proofErr w:type="gramStart"/>
      <w:r w:rsidRPr="00862ABD">
        <w:rPr>
          <w:rFonts w:ascii="GHEA Grapalat" w:hAnsi="GHEA Grapalat"/>
          <w:spacing w:val="-4"/>
        </w:rPr>
        <w:t>образом</w:t>
      </w:r>
      <w:proofErr w:type="gramEnd"/>
      <w:r w:rsidRPr="00862ABD">
        <w:rPr>
          <w:rFonts w:ascii="GHEA Grapalat" w:hAnsi="GHEA Grapalat"/>
          <w:spacing w:val="-4"/>
        </w:rPr>
        <w:t xml:space="preserve">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8.12</w:t>
      </w:r>
      <w:r w:rsidRPr="009C5670">
        <w:rPr>
          <w:rFonts w:ascii="GHEA Grapalat" w:hAnsi="GHEA Grapalat"/>
        </w:rPr>
        <w:t>.</w:t>
      </w:r>
      <w:r w:rsidRPr="00F17C31">
        <w:rPr>
          <w:rFonts w:ascii="GHEA Grapalat" w:hAnsi="GHEA Grapalat"/>
        </w:rPr>
        <w:tab/>
      </w:r>
      <w:r w:rsidRPr="009F3DC7">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9F3DC7">
        <w:rPr>
          <w:rFonts w:ascii="GHEA Grapalat" w:hAnsi="GHEA Grapalat"/>
        </w:rPr>
        <w:t>недостижения</w:t>
      </w:r>
      <w:proofErr w:type="spellEnd"/>
      <w:r w:rsidRPr="009F3DC7">
        <w:rPr>
          <w:rFonts w:ascii="GHEA Grapalat" w:hAnsi="GHEA Grapalat"/>
        </w:rPr>
        <w:t xml:space="preserve"> согласия споры разрешаются в судебном порядке.</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3.</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9F3DC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4.</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rsidR="00C75DA4" w:rsidRPr="00C75DA4" w:rsidRDefault="00BB28C8" w:rsidP="00C75DA4">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Pr>
          <w:rFonts w:ascii="GHEA Grapalat" w:hAnsi="GHEA Grapalat"/>
        </w:rPr>
        <w:t>5.</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F3DC7">
        <w:rPr>
          <w:rFonts w:ascii="GHEA Grapalat" w:hAnsi="GHEA Grapalat"/>
        </w:rPr>
        <w:lastRenderedPageBreak/>
        <w:t xml:space="preserve">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4E3919">
        <w:rPr>
          <w:rFonts w:ascii="GHEA Grapalat" w:hAnsi="GHEA Grapalat"/>
        </w:rPr>
        <w:t>двадцатипятикратный</w:t>
      </w:r>
      <w:proofErr w:type="spellEnd"/>
      <w:r w:rsidR="004E3919">
        <w:rPr>
          <w:rFonts w:ascii="GHEA Grapalat" w:hAnsi="GHEA Grapalat"/>
        </w:rPr>
        <w:t xml:space="preserve"> </w:t>
      </w:r>
      <w:r w:rsidRPr="009F3DC7">
        <w:rPr>
          <w:rFonts w:ascii="GHEA Grapalat" w:hAnsi="GHEA Grapalat"/>
        </w:rPr>
        <w:t xml:space="preserve">кратный размер базовой единицы закупок, то Заказчиком будет </w:t>
      </w:r>
      <w:proofErr w:type="spellStart"/>
      <w:r w:rsidRPr="009F3DC7">
        <w:rPr>
          <w:rFonts w:ascii="GHEA Grapalat" w:hAnsi="GHEA Grapalat"/>
        </w:rPr>
        <w:t>заключен</w:t>
      </w:r>
      <w:proofErr w:type="gramStart"/>
      <w:r w:rsidRPr="009F3DC7">
        <w:rPr>
          <w:rFonts w:ascii="GHEA Grapalat" w:hAnsi="GHEA Grapalat"/>
        </w:rPr>
        <w:t>o</w:t>
      </w:r>
      <w:proofErr w:type="spellEnd"/>
      <w:proofErr w:type="gramEnd"/>
      <w:r w:rsidRPr="009F3DC7">
        <w:rPr>
          <w:rFonts w:ascii="GHEA Grapalat" w:hAnsi="GHEA Grapalat"/>
        </w:rPr>
        <w:t xml:space="preserve">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я</w:t>
      </w:r>
      <w:r w:rsidRPr="009F3DC7">
        <w:rPr>
          <w:rFonts w:ascii="GHEA Grapalat" w:hAnsi="GHEA Grapalat"/>
        </w:rPr>
        <w:t xml:space="preserve"> </w:t>
      </w:r>
      <w:r w:rsidR="00F005EE">
        <w:rPr>
          <w:rFonts w:ascii="GHEA Grapalat" w:hAnsi="GHEA Grapalat"/>
        </w:rPr>
        <w:t xml:space="preserve">квалификации и </w:t>
      </w:r>
      <w:r w:rsidRPr="009F3DC7">
        <w:rPr>
          <w:rFonts w:ascii="GHEA Grapalat" w:hAnsi="GHEA Grapalat"/>
        </w:rPr>
        <w:t>договора в размере предусмотренных финансовых средств заменя</w:t>
      </w:r>
      <w:r w:rsidR="00C3050C" w:rsidRPr="00AD1066">
        <w:rPr>
          <w:rFonts w:ascii="GHEA Grapalat" w:hAnsi="GHEA Grapalat"/>
        </w:rPr>
        <w:t>ю</w:t>
      </w:r>
      <w:r w:rsidRPr="009F3DC7">
        <w:rPr>
          <w:rFonts w:ascii="GHEA Grapalat" w:hAnsi="GHEA Grapalat"/>
        </w:rPr>
        <w:t>тся б гарантией или наличными деньгами, с учетом требований 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w:t>
      </w:r>
      <w:proofErr w:type="gramStart"/>
      <w:r w:rsidRPr="009F3DC7">
        <w:rPr>
          <w:rFonts w:ascii="GHEA Grapalat" w:hAnsi="GHEA Grapalat"/>
        </w:rPr>
        <w:t>договора</w:t>
      </w:r>
      <w:proofErr w:type="gramEnd"/>
      <w:r w:rsidRPr="009F3DC7">
        <w:rPr>
          <w:rFonts w:ascii="GHEA Grapalat" w:hAnsi="GHEA Grapalat"/>
        </w:rPr>
        <w:t xml:space="preserve">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обеспечени</w:t>
      </w:r>
      <w:r w:rsidR="003937C5" w:rsidRPr="007B0CBD">
        <w:rPr>
          <w:rFonts w:ascii="GHEA Grapalat" w:hAnsi="GHEA Grapalat"/>
        </w:rPr>
        <w:t xml:space="preserve">я </w:t>
      </w:r>
      <w:r w:rsidRPr="009F3DC7">
        <w:rPr>
          <w:rFonts w:ascii="GHEA Grapalat" w:hAnsi="GHEA Grapalat"/>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roofErr w:type="gramStart"/>
      <w:r w:rsidRPr="009F3DC7">
        <w:rPr>
          <w:rFonts w:ascii="GHEA Grapalat" w:hAnsi="GHEA Grapalat"/>
        </w:rPr>
        <w:t>.</w:t>
      </w:r>
      <w:proofErr w:type="gramEnd"/>
      <w:r w:rsidR="00773E7C">
        <w:rPr>
          <w:rStyle w:val="af6"/>
          <w:rFonts w:ascii="GHEA Grapalat" w:hAnsi="GHEA Grapalat"/>
        </w:rPr>
        <w:footnoteReference w:customMarkFollows="1" w:id="25"/>
        <w:t>34</w:t>
      </w:r>
      <w:proofErr w:type="gramStart"/>
      <w:r w:rsidR="00C75DA4" w:rsidRPr="00C75DA4">
        <w:rPr>
          <w:rFonts w:ascii="GHEA Grapalat" w:hAnsi="GHEA Grapalat"/>
        </w:rPr>
        <w:t>е</w:t>
      </w:r>
      <w:proofErr w:type="gramEnd"/>
      <w:r w:rsidR="00C75DA4" w:rsidRPr="00C75DA4">
        <w:rPr>
          <w:rFonts w:ascii="GHEA Grapalat" w:hAnsi="GHEA Grapalat"/>
        </w:rPr>
        <w:t xml:space="preserve">конструкция (реконструкция) сети питьевого водоснабжения в поселке </w:t>
      </w:r>
      <w:proofErr w:type="spellStart"/>
      <w:r w:rsidR="00C75DA4" w:rsidRPr="00C75DA4">
        <w:rPr>
          <w:rFonts w:ascii="GHEA Grapalat" w:hAnsi="GHEA Grapalat"/>
        </w:rPr>
        <w:t>Цахкаландж</w:t>
      </w:r>
      <w:proofErr w:type="spellEnd"/>
      <w:r w:rsidR="00C75DA4" w:rsidRPr="00C75DA4">
        <w:rPr>
          <w:rFonts w:ascii="GHEA Grapalat" w:hAnsi="GHEA Grapalat"/>
        </w:rPr>
        <w:t xml:space="preserve"> общины </w:t>
      </w:r>
      <w:proofErr w:type="spellStart"/>
      <w:r w:rsidR="00C75DA4" w:rsidRPr="00C75DA4">
        <w:rPr>
          <w:rFonts w:ascii="GHEA Grapalat" w:hAnsi="GHEA Grapalat"/>
        </w:rPr>
        <w:t>Хой</w:t>
      </w:r>
      <w:proofErr w:type="spellEnd"/>
    </w:p>
    <w:p w:rsidR="00BB28C8" w:rsidRPr="00B02C77" w:rsidRDefault="00C75DA4" w:rsidP="00C75DA4">
      <w:pPr>
        <w:widowControl w:val="0"/>
        <w:tabs>
          <w:tab w:val="left" w:pos="1276"/>
        </w:tabs>
        <w:spacing w:after="160" w:line="353" w:lineRule="auto"/>
        <w:ind w:firstLine="567"/>
        <w:jc w:val="both"/>
        <w:rPr>
          <w:rFonts w:ascii="GHEA Grapalat" w:hAnsi="GHEA Grapalat"/>
        </w:rPr>
      </w:pPr>
      <w:r w:rsidRPr="00C75DA4">
        <w:rPr>
          <w:rFonts w:ascii="GHEA Grapalat" w:hAnsi="GHEA Grapalat"/>
          <w:b/>
        </w:rPr>
        <w:t xml:space="preserve">  Оплата работ будет производиться на основании соглашения сторон в случае финансовых средств, в пропорции 40% из бюджета муниципалитета и 60% из государственного бюджета</w:t>
      </w:r>
      <w:r w:rsidRPr="00C75DA4">
        <w:rPr>
          <w:rFonts w:ascii="GHEA Grapalat" w:hAnsi="GHEA Grapalat"/>
        </w:rPr>
        <w:t>.</w:t>
      </w:r>
    </w:p>
    <w:p w:rsidR="00BB28C8" w:rsidRPr="00B02C77" w:rsidRDefault="00BB28C8" w:rsidP="00BB28C8">
      <w:pPr>
        <w:widowControl w:val="0"/>
        <w:tabs>
          <w:tab w:val="left" w:pos="1276"/>
        </w:tabs>
        <w:spacing w:after="160" w:line="353" w:lineRule="auto"/>
        <w:ind w:firstLine="567"/>
        <w:jc w:val="both"/>
        <w:rPr>
          <w:rFonts w:ascii="GHEA Grapalat" w:hAnsi="GHEA Grapalat"/>
        </w:rPr>
      </w:pPr>
    </w:p>
    <w:p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rPr>
            </w:pP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lastRenderedPageBreak/>
              <w:t>М. П.</w:t>
            </w:r>
          </w:p>
        </w:tc>
      </w:tr>
    </w:tbl>
    <w:p w:rsidR="00BB28C8" w:rsidRDefault="00BB28C8" w:rsidP="00BB28C8">
      <w:pPr>
        <w:widowControl w:val="0"/>
        <w:tabs>
          <w:tab w:val="left" w:pos="1276"/>
        </w:tabs>
        <w:spacing w:after="160" w:line="360" w:lineRule="auto"/>
        <w:ind w:firstLine="567"/>
        <w:jc w:val="both"/>
        <w:rPr>
          <w:rFonts w:ascii="GHEA Grapalat" w:hAnsi="GHEA Grapalat"/>
          <w:i/>
          <w:lang w:val="en-US"/>
        </w:rPr>
      </w:pPr>
    </w:p>
    <w:p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rsidR="00BB28C8" w:rsidRPr="009F3DC7" w:rsidRDefault="00BB28C8" w:rsidP="00BB28C8">
      <w:pPr>
        <w:widowControl w:val="0"/>
        <w:spacing w:after="160" w:line="360" w:lineRule="auto"/>
        <w:ind w:firstLine="567"/>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b/>
        </w:rPr>
      </w:pPr>
    </w:p>
    <w:p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rsidR="00BB28C8" w:rsidRPr="009F3DC7" w:rsidRDefault="00BB28C8" w:rsidP="00BB28C8">
      <w:pPr>
        <w:widowControl w:val="0"/>
        <w:spacing w:after="160" w:line="360" w:lineRule="auto"/>
        <w:ind w:firstLine="567"/>
        <w:jc w:val="right"/>
        <w:rPr>
          <w:rFonts w:ascii="GHEA Grapalat" w:hAnsi="GHEA Grapalat"/>
          <w:i/>
        </w:rPr>
      </w:pPr>
    </w:p>
    <w:p w:rsidR="00BB28C8" w:rsidRPr="00863169" w:rsidRDefault="00BB28C8" w:rsidP="00BB28C8">
      <w:pPr>
        <w:widowControl w:val="0"/>
        <w:spacing w:after="160" w:line="360" w:lineRule="auto"/>
        <w:ind w:firstLine="567"/>
        <w:jc w:val="center"/>
        <w:rPr>
          <w:rFonts w:ascii="Sylfaen" w:hAnsi="Sylfaen"/>
          <w:b/>
          <w:lang w:val="hy-AM"/>
        </w:rPr>
      </w:pPr>
      <w:r w:rsidRPr="009F3DC7">
        <w:rPr>
          <w:rFonts w:ascii="GHEA Grapalat" w:hAnsi="GHEA Grapalat"/>
          <w:b/>
        </w:rPr>
        <w:t>ВЫПОЛНЕНИЯ РАБОТ</w:t>
      </w:r>
      <w:r w:rsidRPr="009F3DC7">
        <w:rPr>
          <w:rFonts w:ascii="GHEA Grapalat" w:hAnsi="GHEA Grapalat"/>
        </w:rPr>
        <w:t xml:space="preserve"> "</w:t>
      </w:r>
      <w:r w:rsidR="00797D13" w:rsidRPr="00797D13">
        <w:rPr>
          <w:rFonts w:ascii="GHEA Grapalat" w:hAnsi="GHEA Grapalat"/>
          <w:b/>
        </w:rPr>
        <w:t xml:space="preserve"> </w:t>
      </w:r>
      <w:r w:rsidR="00797D13" w:rsidRPr="00F76F2B">
        <w:rPr>
          <w:rFonts w:ascii="GHEA Grapalat" w:hAnsi="GHEA Grapalat"/>
          <w:b/>
        </w:rPr>
        <w:t xml:space="preserve">Реконструкция (реконструкция) сети питьевого водоснабжения в поселке </w:t>
      </w:r>
      <w:proofErr w:type="spellStart"/>
      <w:r w:rsidR="00797D13" w:rsidRPr="00F76F2B">
        <w:rPr>
          <w:rFonts w:ascii="GHEA Grapalat" w:hAnsi="GHEA Grapalat"/>
          <w:b/>
        </w:rPr>
        <w:t>Цахкаландж</w:t>
      </w:r>
      <w:proofErr w:type="spellEnd"/>
      <w:r w:rsidR="00797D13" w:rsidRPr="00F76F2B">
        <w:rPr>
          <w:rFonts w:ascii="GHEA Grapalat" w:hAnsi="GHEA Grapalat"/>
          <w:b/>
        </w:rPr>
        <w:t xml:space="preserve"> общины </w:t>
      </w:r>
      <w:proofErr w:type="spellStart"/>
      <w:r w:rsidR="00797D13" w:rsidRPr="00F76F2B">
        <w:rPr>
          <w:rFonts w:ascii="GHEA Grapalat" w:hAnsi="GHEA Grapalat"/>
          <w:b/>
        </w:rPr>
        <w:t>Хой</w:t>
      </w:r>
      <w:proofErr w:type="spellEnd"/>
    </w:p>
    <w:p w:rsidR="000A359E" w:rsidRDefault="000A359E" w:rsidP="00BB28C8">
      <w:pPr>
        <w:widowControl w:val="0"/>
        <w:spacing w:after="160" w:line="360" w:lineRule="auto"/>
        <w:ind w:firstLine="567"/>
        <w:jc w:val="center"/>
        <w:rPr>
          <w:rFonts w:ascii="Sylfaen" w:hAnsi="Sylfaen"/>
          <w:lang w:val="hy-AM"/>
        </w:rPr>
      </w:pPr>
    </w:p>
    <w:tbl>
      <w:tblPr>
        <w:tblW w:w="10314" w:type="dxa"/>
        <w:tblLayout w:type="fixed"/>
        <w:tblLook w:val="04A0" w:firstRow="1" w:lastRow="0" w:firstColumn="1" w:lastColumn="0" w:noHBand="0" w:noVBand="1"/>
      </w:tblPr>
      <w:tblGrid>
        <w:gridCol w:w="774"/>
        <w:gridCol w:w="4837"/>
        <w:gridCol w:w="943"/>
        <w:gridCol w:w="1121"/>
        <w:gridCol w:w="1485"/>
        <w:gridCol w:w="587"/>
        <w:gridCol w:w="199"/>
        <w:gridCol w:w="368"/>
      </w:tblGrid>
      <w:tr w:rsidR="000E4356" w:rsidRPr="000E4356" w:rsidTr="000E4356">
        <w:trPr>
          <w:trHeight w:val="1230"/>
        </w:trPr>
        <w:tc>
          <w:tcPr>
            <w:tcW w:w="774" w:type="dxa"/>
            <w:tcBorders>
              <w:top w:val="double" w:sz="6" w:space="0" w:color="auto"/>
              <w:left w:val="double" w:sz="6" w:space="0" w:color="auto"/>
              <w:bottom w:val="nil"/>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Адрес:</w:t>
            </w:r>
          </w:p>
        </w:tc>
        <w:tc>
          <w:tcPr>
            <w:tcW w:w="4837" w:type="dxa"/>
            <w:tcBorders>
              <w:top w:val="double" w:sz="6" w:space="0" w:color="auto"/>
              <w:left w:val="nil"/>
              <w:bottom w:val="nil"/>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Типы работ և Должность:</w:t>
            </w:r>
          </w:p>
        </w:tc>
        <w:tc>
          <w:tcPr>
            <w:tcW w:w="943" w:type="dxa"/>
            <w:tcBorders>
              <w:top w:val="double" w:sz="6" w:space="0" w:color="auto"/>
              <w:left w:val="nil"/>
              <w:bottom w:val="nil"/>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Н/Д:</w:t>
            </w:r>
          </w:p>
        </w:tc>
        <w:tc>
          <w:tcPr>
            <w:tcW w:w="1121" w:type="dxa"/>
            <w:tcBorders>
              <w:top w:val="double" w:sz="6" w:space="0" w:color="auto"/>
              <w:left w:val="nil"/>
              <w:bottom w:val="nil"/>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Количество:</w:t>
            </w:r>
          </w:p>
        </w:tc>
        <w:tc>
          <w:tcPr>
            <w:tcW w:w="1485" w:type="dxa"/>
            <w:tcBorders>
              <w:top w:val="double" w:sz="6" w:space="0" w:color="auto"/>
              <w:left w:val="nil"/>
              <w:bottom w:val="nil"/>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Ед. изм. стоимость (</w:t>
            </w:r>
            <w:proofErr w:type="spellStart"/>
            <w:proofErr w:type="gramStart"/>
            <w:r w:rsidRPr="000E4356">
              <w:rPr>
                <w:rFonts w:ascii="Sylfaen" w:hAnsi="Sylfaen"/>
                <w:b/>
                <w:bCs/>
                <w:sz w:val="20"/>
                <w:szCs w:val="20"/>
                <w:lang w:val="ru" w:bidi="ar-SA"/>
              </w:rPr>
              <w:t>тыс</w:t>
            </w:r>
            <w:proofErr w:type="spellEnd"/>
            <w:proofErr w:type="gramEnd"/>
            <w:r w:rsidRPr="000E4356">
              <w:rPr>
                <w:rFonts w:ascii="Sylfaen" w:hAnsi="Sylfaen"/>
                <w:b/>
                <w:bCs/>
                <w:sz w:val="20"/>
                <w:szCs w:val="20"/>
                <w:lang w:val="ru" w:bidi="ar-SA"/>
              </w:rPr>
              <w:t xml:space="preserve"> драм)</w:t>
            </w:r>
          </w:p>
        </w:tc>
        <w:tc>
          <w:tcPr>
            <w:tcW w:w="786" w:type="dxa"/>
            <w:gridSpan w:val="2"/>
            <w:tcBorders>
              <w:top w:val="double" w:sz="6" w:space="0" w:color="auto"/>
              <w:left w:val="nil"/>
              <w:bottom w:val="nil"/>
              <w:right w:val="double" w:sz="6"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Сумма (</w:t>
            </w:r>
            <w:proofErr w:type="spellStart"/>
            <w:proofErr w:type="gramStart"/>
            <w:r w:rsidRPr="000E4356">
              <w:rPr>
                <w:rFonts w:ascii="Sylfaen" w:hAnsi="Sylfaen"/>
                <w:b/>
                <w:bCs/>
                <w:sz w:val="20"/>
                <w:szCs w:val="20"/>
                <w:lang w:val="ru" w:bidi="ar-SA"/>
              </w:rPr>
              <w:t>тыс</w:t>
            </w:r>
            <w:proofErr w:type="spellEnd"/>
            <w:proofErr w:type="gramEnd"/>
            <w:r w:rsidRPr="000E4356">
              <w:rPr>
                <w:rFonts w:ascii="Sylfaen" w:hAnsi="Sylfaen"/>
                <w:b/>
                <w:bCs/>
                <w:sz w:val="20"/>
                <w:szCs w:val="20"/>
                <w:lang w:val="ru" w:bidi="ar-SA"/>
              </w:rPr>
              <w:t xml:space="preserve"> драм)</w:t>
            </w:r>
          </w:p>
        </w:tc>
        <w:tc>
          <w:tcPr>
            <w:tcW w:w="368" w:type="dxa"/>
            <w:tcBorders>
              <w:top w:val="double" w:sz="6" w:space="0" w:color="auto"/>
              <w:left w:val="single" w:sz="4" w:space="0" w:color="auto"/>
              <w:bottom w:val="nil"/>
              <w:right w:val="double" w:sz="6"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 xml:space="preserve">Сумма </w:t>
            </w:r>
            <w:r w:rsidRPr="000E4356">
              <w:rPr>
                <w:rFonts w:ascii="Sylfaen" w:hAnsi="Sylfaen"/>
                <w:b/>
                <w:bCs/>
                <w:sz w:val="20"/>
                <w:szCs w:val="20"/>
                <w:lang w:val="ru" w:bidi="ar-SA"/>
              </w:rPr>
              <w:br/>
            </w:r>
            <w:proofErr w:type="gramStart"/>
            <w:r w:rsidRPr="000E4356">
              <w:rPr>
                <w:rFonts w:ascii="Sylfaen" w:hAnsi="Sylfaen"/>
                <w:b/>
                <w:bCs/>
                <w:sz w:val="20"/>
                <w:szCs w:val="20"/>
                <w:lang w:val="ru" w:bidi="ar-SA"/>
              </w:rPr>
              <w:t>в</w:t>
            </w:r>
            <w:proofErr w:type="gramEnd"/>
            <w:r w:rsidRPr="000E4356">
              <w:rPr>
                <w:rFonts w:ascii="Sylfaen" w:hAnsi="Sylfaen"/>
                <w:b/>
                <w:bCs/>
                <w:sz w:val="20"/>
                <w:szCs w:val="20"/>
                <w:lang w:val="ru" w:bidi="ar-SA"/>
              </w:rPr>
              <w:t xml:space="preserve"> %</w:t>
            </w:r>
          </w:p>
        </w:tc>
      </w:tr>
      <w:tr w:rsidR="000E4356" w:rsidRPr="000E4356" w:rsidTr="000E4356">
        <w:trPr>
          <w:trHeight w:val="330"/>
        </w:trPr>
        <w:tc>
          <w:tcPr>
            <w:tcW w:w="774" w:type="dxa"/>
            <w:tcBorders>
              <w:top w:val="double" w:sz="6" w:space="0" w:color="auto"/>
              <w:left w:val="double" w:sz="6" w:space="0" w:color="auto"/>
              <w:bottom w:val="double" w:sz="6" w:space="0" w:color="auto"/>
              <w:right w:val="single" w:sz="4" w:space="0" w:color="auto"/>
            </w:tcBorders>
            <w:shd w:val="clear" w:color="auto" w:fill="auto"/>
            <w:vAlign w:val="center"/>
            <w:hideMark/>
          </w:tcPr>
          <w:p w:rsidR="000E4356" w:rsidRPr="000E4356" w:rsidRDefault="000E4356" w:rsidP="000E4356">
            <w:pPr>
              <w:jc w:val="center"/>
              <w:rPr>
                <w:rFonts w:ascii="Sylfaen" w:hAnsi="Sylfaen"/>
                <w:i/>
                <w:iCs/>
                <w:sz w:val="20"/>
                <w:szCs w:val="20"/>
                <w:lang w:val="ru" w:bidi="ar-SA"/>
              </w:rPr>
            </w:pPr>
            <w:r w:rsidRPr="000E4356">
              <w:rPr>
                <w:rFonts w:ascii="Sylfaen" w:hAnsi="Sylfaen"/>
                <w:i/>
                <w:iCs/>
                <w:sz w:val="20"/>
                <w:szCs w:val="20"/>
                <w:lang w:val="ru" w:bidi="ar-SA"/>
              </w:rPr>
              <w:t>1:</w:t>
            </w:r>
          </w:p>
        </w:tc>
        <w:tc>
          <w:tcPr>
            <w:tcW w:w="4837" w:type="dxa"/>
            <w:tcBorders>
              <w:top w:val="double" w:sz="6" w:space="0" w:color="auto"/>
              <w:left w:val="nil"/>
              <w:bottom w:val="double" w:sz="6" w:space="0" w:color="auto"/>
              <w:right w:val="single" w:sz="4" w:space="0" w:color="auto"/>
            </w:tcBorders>
            <w:shd w:val="clear" w:color="auto" w:fill="auto"/>
            <w:vAlign w:val="center"/>
            <w:hideMark/>
          </w:tcPr>
          <w:p w:rsidR="000E4356" w:rsidRPr="000E4356" w:rsidRDefault="000E4356" w:rsidP="000E4356">
            <w:pPr>
              <w:jc w:val="center"/>
              <w:rPr>
                <w:rFonts w:ascii="Sylfaen" w:hAnsi="Sylfaen"/>
                <w:i/>
                <w:iCs/>
                <w:sz w:val="20"/>
                <w:szCs w:val="20"/>
                <w:lang w:val="ru" w:bidi="ar-SA"/>
              </w:rPr>
            </w:pPr>
            <w:r w:rsidRPr="000E4356">
              <w:rPr>
                <w:rFonts w:ascii="Sylfaen" w:hAnsi="Sylfaen"/>
                <w:i/>
                <w:iCs/>
                <w:sz w:val="20"/>
                <w:szCs w:val="20"/>
                <w:lang w:val="ru" w:bidi="ar-SA"/>
              </w:rPr>
              <w:t>2:</w:t>
            </w:r>
          </w:p>
        </w:tc>
        <w:tc>
          <w:tcPr>
            <w:tcW w:w="943" w:type="dxa"/>
            <w:tcBorders>
              <w:top w:val="double" w:sz="6" w:space="0" w:color="auto"/>
              <w:left w:val="nil"/>
              <w:bottom w:val="double" w:sz="6" w:space="0" w:color="auto"/>
              <w:right w:val="single" w:sz="4" w:space="0" w:color="auto"/>
            </w:tcBorders>
            <w:shd w:val="clear" w:color="auto" w:fill="auto"/>
            <w:vAlign w:val="center"/>
            <w:hideMark/>
          </w:tcPr>
          <w:p w:rsidR="000E4356" w:rsidRPr="000E4356" w:rsidRDefault="000E4356" w:rsidP="000E4356">
            <w:pPr>
              <w:jc w:val="center"/>
              <w:rPr>
                <w:rFonts w:ascii="Sylfaen" w:hAnsi="Sylfaen"/>
                <w:i/>
                <w:iCs/>
                <w:sz w:val="20"/>
                <w:szCs w:val="20"/>
                <w:lang w:val="ru" w:bidi="ar-SA"/>
              </w:rPr>
            </w:pPr>
            <w:r w:rsidRPr="000E4356">
              <w:rPr>
                <w:rFonts w:ascii="Sylfaen" w:hAnsi="Sylfaen"/>
                <w:i/>
                <w:iCs/>
                <w:sz w:val="20"/>
                <w:szCs w:val="20"/>
                <w:lang w:val="ru" w:bidi="ar-SA"/>
              </w:rPr>
              <w:t>3:</w:t>
            </w:r>
          </w:p>
        </w:tc>
        <w:tc>
          <w:tcPr>
            <w:tcW w:w="1121" w:type="dxa"/>
            <w:tcBorders>
              <w:top w:val="double" w:sz="6" w:space="0" w:color="auto"/>
              <w:left w:val="nil"/>
              <w:bottom w:val="double" w:sz="6" w:space="0" w:color="auto"/>
              <w:right w:val="single" w:sz="4" w:space="0" w:color="auto"/>
            </w:tcBorders>
            <w:shd w:val="clear" w:color="auto" w:fill="auto"/>
            <w:vAlign w:val="center"/>
            <w:hideMark/>
          </w:tcPr>
          <w:p w:rsidR="000E4356" w:rsidRPr="000E4356" w:rsidRDefault="000E4356" w:rsidP="000E4356">
            <w:pPr>
              <w:jc w:val="center"/>
              <w:rPr>
                <w:rFonts w:ascii="Sylfaen" w:hAnsi="Sylfaen"/>
                <w:i/>
                <w:iCs/>
                <w:sz w:val="20"/>
                <w:szCs w:val="20"/>
                <w:lang w:val="ru" w:bidi="ar-SA"/>
              </w:rPr>
            </w:pPr>
            <w:r w:rsidRPr="000E4356">
              <w:rPr>
                <w:rFonts w:ascii="Sylfaen" w:hAnsi="Sylfaen"/>
                <w:i/>
                <w:iCs/>
                <w:sz w:val="20"/>
                <w:szCs w:val="20"/>
                <w:lang w:val="ru" w:bidi="ar-SA"/>
              </w:rPr>
              <w:t>4:</w:t>
            </w:r>
          </w:p>
        </w:tc>
        <w:tc>
          <w:tcPr>
            <w:tcW w:w="1485" w:type="dxa"/>
            <w:tcBorders>
              <w:top w:val="double" w:sz="6" w:space="0" w:color="auto"/>
              <w:left w:val="nil"/>
              <w:bottom w:val="double" w:sz="6" w:space="0" w:color="auto"/>
              <w:right w:val="single" w:sz="4" w:space="0" w:color="auto"/>
            </w:tcBorders>
            <w:shd w:val="clear" w:color="auto" w:fill="auto"/>
            <w:vAlign w:val="center"/>
            <w:hideMark/>
          </w:tcPr>
          <w:p w:rsidR="000E4356" w:rsidRPr="000E4356" w:rsidRDefault="000E4356" w:rsidP="000E4356">
            <w:pPr>
              <w:jc w:val="center"/>
              <w:rPr>
                <w:rFonts w:ascii="Sylfaen" w:hAnsi="Sylfaen"/>
                <w:i/>
                <w:iCs/>
                <w:sz w:val="20"/>
                <w:szCs w:val="20"/>
                <w:lang w:val="ru" w:bidi="ar-SA"/>
              </w:rPr>
            </w:pPr>
            <w:r w:rsidRPr="000E4356">
              <w:rPr>
                <w:rFonts w:ascii="Sylfaen" w:hAnsi="Sylfaen"/>
                <w:i/>
                <w:iCs/>
                <w:sz w:val="20"/>
                <w:szCs w:val="20"/>
                <w:lang w:val="ru" w:bidi="ar-SA"/>
              </w:rPr>
              <w:t>5:</w:t>
            </w:r>
          </w:p>
        </w:tc>
        <w:tc>
          <w:tcPr>
            <w:tcW w:w="786" w:type="dxa"/>
            <w:gridSpan w:val="2"/>
            <w:tcBorders>
              <w:top w:val="double" w:sz="6" w:space="0" w:color="auto"/>
              <w:left w:val="nil"/>
              <w:bottom w:val="double" w:sz="6" w:space="0" w:color="auto"/>
              <w:right w:val="double" w:sz="6" w:space="0" w:color="auto"/>
            </w:tcBorders>
            <w:shd w:val="clear" w:color="auto" w:fill="auto"/>
            <w:vAlign w:val="center"/>
            <w:hideMark/>
          </w:tcPr>
          <w:p w:rsidR="000E4356" w:rsidRPr="000E4356" w:rsidRDefault="000E4356" w:rsidP="000E4356">
            <w:pPr>
              <w:jc w:val="center"/>
              <w:rPr>
                <w:rFonts w:ascii="Sylfaen" w:hAnsi="Sylfaen"/>
                <w:i/>
                <w:iCs/>
                <w:sz w:val="20"/>
                <w:szCs w:val="20"/>
                <w:lang w:val="ru" w:bidi="ar-SA"/>
              </w:rPr>
            </w:pPr>
            <w:r w:rsidRPr="000E4356">
              <w:rPr>
                <w:rFonts w:ascii="Sylfaen" w:hAnsi="Sylfaen"/>
                <w:i/>
                <w:iCs/>
                <w:sz w:val="20"/>
                <w:szCs w:val="20"/>
                <w:lang w:val="ru" w:bidi="ar-SA"/>
              </w:rPr>
              <w:t>6:</w:t>
            </w:r>
          </w:p>
        </w:tc>
        <w:tc>
          <w:tcPr>
            <w:tcW w:w="368" w:type="dxa"/>
            <w:tcBorders>
              <w:top w:val="double" w:sz="6" w:space="0" w:color="auto"/>
              <w:left w:val="single" w:sz="4" w:space="0" w:color="auto"/>
              <w:bottom w:val="double" w:sz="6" w:space="0" w:color="auto"/>
              <w:right w:val="double" w:sz="6" w:space="0" w:color="auto"/>
            </w:tcBorders>
            <w:shd w:val="clear" w:color="auto" w:fill="auto"/>
            <w:vAlign w:val="center"/>
            <w:hideMark/>
          </w:tcPr>
          <w:p w:rsidR="000E4356" w:rsidRPr="000E4356" w:rsidRDefault="000E4356" w:rsidP="000E4356">
            <w:pPr>
              <w:jc w:val="center"/>
              <w:rPr>
                <w:rFonts w:ascii="Sylfaen" w:hAnsi="Sylfaen"/>
                <w:i/>
                <w:iCs/>
                <w:sz w:val="20"/>
                <w:szCs w:val="20"/>
                <w:lang w:val="ru" w:bidi="ar-SA"/>
              </w:rPr>
            </w:pPr>
            <w:r w:rsidRPr="000E4356">
              <w:rPr>
                <w:rFonts w:ascii="Sylfaen" w:hAnsi="Sylfaen"/>
                <w:i/>
                <w:iCs/>
                <w:sz w:val="20"/>
                <w:szCs w:val="20"/>
                <w:lang w:val="ru" w:bidi="ar-SA"/>
              </w:rPr>
              <w:t>7:</w:t>
            </w:r>
          </w:p>
        </w:tc>
      </w:tr>
      <w:tr w:rsidR="000E4356" w:rsidRPr="000E4356" w:rsidTr="000E4356">
        <w:trPr>
          <w:trHeight w:val="585"/>
        </w:trPr>
        <w:tc>
          <w:tcPr>
            <w:tcW w:w="7675" w:type="dxa"/>
            <w:gridSpan w:val="4"/>
            <w:tcBorders>
              <w:top w:val="nil"/>
              <w:left w:val="double" w:sz="6" w:space="0" w:color="auto"/>
              <w:bottom w:val="single" w:sz="4" w:space="0" w:color="auto"/>
              <w:right w:val="single" w:sz="4" w:space="0" w:color="000000"/>
            </w:tcBorders>
            <w:shd w:val="clear" w:color="000000" w:fill="D0CECE"/>
            <w:noWrap/>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РАЗДЕЛ I. ВНЕШНЯЯ СИСТЕМА</w:t>
            </w:r>
          </w:p>
        </w:tc>
        <w:tc>
          <w:tcPr>
            <w:tcW w:w="1485" w:type="dxa"/>
            <w:tcBorders>
              <w:top w:val="single" w:sz="4" w:space="0" w:color="auto"/>
              <w:left w:val="nil"/>
              <w:bottom w:val="single" w:sz="4" w:space="0" w:color="auto"/>
              <w:right w:val="single" w:sz="4" w:space="0" w:color="auto"/>
            </w:tcBorders>
            <w:shd w:val="clear" w:color="000000" w:fill="D0CECE"/>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single" w:sz="4" w:space="0" w:color="auto"/>
              <w:left w:val="nil"/>
              <w:bottom w:val="single" w:sz="4" w:space="0" w:color="auto"/>
              <w:right w:val="single" w:sz="4" w:space="0" w:color="auto"/>
            </w:tcBorders>
            <w:shd w:val="clear" w:color="000000" w:fill="D0CECE"/>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single" w:sz="4" w:space="0" w:color="auto"/>
              <w:left w:val="nil"/>
              <w:bottom w:val="single" w:sz="4" w:space="0" w:color="auto"/>
              <w:right w:val="single" w:sz="4" w:space="0" w:color="auto"/>
            </w:tcBorders>
            <w:shd w:val="clear" w:color="000000" w:fill="D0CECE"/>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I.1. Водопровод W0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Земляные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Рытье грунтов VII класса в траншеях </w:t>
            </w:r>
            <w:proofErr w:type="spellStart"/>
            <w:r w:rsidRPr="000E4356">
              <w:rPr>
                <w:rFonts w:ascii="Sylfaen" w:hAnsi="Sylfaen"/>
                <w:sz w:val="20"/>
                <w:szCs w:val="20"/>
                <w:lang w:val="ru" w:bidi="ar-SA"/>
              </w:rPr>
              <w:t>հարված</w:t>
            </w:r>
            <w:proofErr w:type="spellEnd"/>
            <w:r w:rsidRPr="000E4356">
              <w:rPr>
                <w:rFonts w:ascii="Sylfaen" w:hAnsi="Sylfaen"/>
                <w:sz w:val="20"/>
                <w:szCs w:val="20"/>
                <w:lang w:val="ru" w:bidi="ar-SA"/>
              </w:rPr>
              <w:t xml:space="preserve"> молотком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231.0: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VI класса,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231.0: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և котлованов в клиновидных грунтах с боковыми стенками</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77.00: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IV котлованов в грунтах IV класса с компостом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235.00: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և канав в почвах III класса, с компостом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238.00: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Рытье траншей вручную – выбоины</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22.00: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слоя подготовки песка толщиной h = 10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44.00: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15"/>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защитного слоя из песка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122.00: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9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lastRenderedPageBreak/>
              <w:t>9:</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мягких грунтов на руднике,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перемещение на 6,0 км обратной засыпки</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58.50: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9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Траншея և обратная засыпка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556.50: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Технологические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Резка существующей полиэтиленовой трубы Ø110, сглаживание краев (2 места)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0,60: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Сталь (</w:t>
            </w:r>
            <w:proofErr w:type="spellStart"/>
            <w:proofErr w:type="gramStart"/>
            <w:r w:rsidRPr="000E4356">
              <w:rPr>
                <w:rFonts w:ascii="Sylfaen" w:hAnsi="Sylfaen"/>
                <w:sz w:val="20"/>
                <w:szCs w:val="20"/>
                <w:lang w:val="ru" w:bidi="ar-SA"/>
              </w:rPr>
              <w:t>Св</w:t>
            </w:r>
            <w:proofErr w:type="spellEnd"/>
            <w:proofErr w:type="gramEnd"/>
            <w:r w:rsidRPr="000E4356">
              <w:rPr>
                <w:rFonts w:ascii="Sylfaen" w:hAnsi="Sylfaen"/>
                <w:sz w:val="20"/>
                <w:szCs w:val="20"/>
                <w:lang w:val="ru" w:bidi="ar-SA"/>
              </w:rPr>
              <w:t>) эл. Монтаж сварочной трубы DN114x5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Сталь (</w:t>
            </w:r>
            <w:proofErr w:type="spellStart"/>
            <w:proofErr w:type="gramStart"/>
            <w:r w:rsidRPr="000E4356">
              <w:rPr>
                <w:rFonts w:ascii="Sylfaen" w:hAnsi="Sylfaen"/>
                <w:sz w:val="20"/>
                <w:szCs w:val="20"/>
                <w:lang w:val="ru" w:bidi="ar-SA"/>
              </w:rPr>
              <w:t>Св</w:t>
            </w:r>
            <w:proofErr w:type="spellEnd"/>
            <w:proofErr w:type="gramEnd"/>
            <w:r w:rsidRPr="000E4356">
              <w:rPr>
                <w:rFonts w:ascii="Sylfaen" w:hAnsi="Sylfaen"/>
                <w:sz w:val="20"/>
                <w:szCs w:val="20"/>
                <w:lang w:val="ru" w:bidi="ar-SA"/>
              </w:rPr>
              <w:t>) эл. Монтаж сварочной трубы DN57x5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9.0: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DN110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Установка электромагнитных клапанов DN100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Установка электромагнитных клапанов DN50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Сталь е. Монтаж приварных фланцев DN100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Сталь е. Монтаж приварных фланцев DN50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9:</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Установка двухступенчатых </w:t>
            </w:r>
            <w:proofErr w:type="spellStart"/>
            <w:r w:rsidRPr="000E4356">
              <w:rPr>
                <w:rFonts w:ascii="Sylfaen" w:hAnsi="Sylfaen"/>
                <w:sz w:val="20"/>
                <w:szCs w:val="20"/>
                <w:lang w:val="ru" w:bidi="ar-SA"/>
              </w:rPr>
              <w:t>воздухоотводчиков</w:t>
            </w:r>
            <w:proofErr w:type="spellEnd"/>
            <w:r w:rsidRPr="000E4356">
              <w:rPr>
                <w:rFonts w:ascii="Sylfaen" w:hAnsi="Sylfaen"/>
                <w:sz w:val="20"/>
                <w:szCs w:val="20"/>
                <w:lang w:val="ru" w:bidi="ar-SA"/>
              </w:rPr>
              <w:t>, DN50, PN=1,0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стальных деталей на стальные трубы Ду50-Ду100 (</w:t>
            </w:r>
            <w:proofErr w:type="spellStart"/>
            <w:proofErr w:type="gramStart"/>
            <w:r w:rsidRPr="000E4356">
              <w:rPr>
                <w:rFonts w:ascii="Sylfaen" w:hAnsi="Sylfaen"/>
                <w:sz w:val="20"/>
                <w:szCs w:val="20"/>
                <w:lang w:val="ru" w:bidi="ar-SA"/>
              </w:rPr>
              <w:t>Ст</w:t>
            </w:r>
            <w:proofErr w:type="spellEnd"/>
            <w:proofErr w:type="gramEnd"/>
            <w:r w:rsidRPr="000E4356">
              <w:rPr>
                <w:rFonts w:ascii="Sylfaen" w:hAnsi="Sylfaen"/>
                <w:sz w:val="20"/>
                <w:szCs w:val="20"/>
                <w:lang w:val="ru" w:bidi="ar-SA"/>
              </w:rPr>
              <w:t>) (1 шт. )</w:t>
            </w:r>
          </w:p>
        </w:tc>
        <w:tc>
          <w:tcPr>
            <w:tcW w:w="943" w:type="dxa"/>
            <w:tcBorders>
              <w:top w:val="nil"/>
              <w:left w:val="nil"/>
              <w:bottom w:val="single" w:sz="4" w:space="0" w:color="auto"/>
              <w:right w:val="single" w:sz="4" w:space="0" w:color="auto"/>
            </w:tcBorders>
            <w:shd w:val="clear" w:color="auto" w:fill="auto"/>
            <w:noWrap/>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Дом:</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0,0045:</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Фитинги полиэтиленовые DN110-DN63</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Эл</w:t>
            </w:r>
            <w:proofErr w:type="gramStart"/>
            <w:r w:rsidRPr="000E4356">
              <w:rPr>
                <w:rFonts w:ascii="Sylfaen" w:hAnsi="Sylfaen"/>
                <w:sz w:val="20"/>
                <w:szCs w:val="20"/>
                <w:lang w:val="ru" w:bidi="ar-SA"/>
              </w:rPr>
              <w:t>.</w:t>
            </w:r>
            <w:proofErr w:type="gramEnd"/>
            <w:r w:rsidRPr="000E4356">
              <w:rPr>
                <w:rFonts w:ascii="Sylfaen" w:hAnsi="Sylfaen"/>
                <w:sz w:val="20"/>
                <w:szCs w:val="20"/>
                <w:lang w:val="ru" w:bidi="ar-SA"/>
              </w:rPr>
              <w:t xml:space="preserve"> </w:t>
            </w:r>
            <w:proofErr w:type="gramStart"/>
            <w:r w:rsidRPr="000E4356">
              <w:rPr>
                <w:rFonts w:ascii="Sylfaen" w:hAnsi="Sylfaen"/>
                <w:sz w:val="20"/>
                <w:szCs w:val="20"/>
                <w:lang w:val="ru" w:bidi="ar-SA"/>
              </w:rPr>
              <w:t>п</w:t>
            </w:r>
            <w:proofErr w:type="gramEnd"/>
            <w:r w:rsidRPr="000E4356">
              <w:rPr>
                <w:rFonts w:ascii="Sylfaen" w:hAnsi="Sylfaen"/>
                <w:sz w:val="20"/>
                <w:szCs w:val="20"/>
                <w:lang w:val="ru" w:bidi="ar-SA"/>
              </w:rPr>
              <w:t>очта Монтаж внутренней плавкой полиэтиленовой (ПНД) муфты DN110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 DN110 (ПНД) - монтаж металлических соединителей DN100 (</w:t>
            </w:r>
            <w:proofErr w:type="spellStart"/>
            <w:proofErr w:type="gramStart"/>
            <w:r w:rsidRPr="000E4356">
              <w:rPr>
                <w:rFonts w:ascii="Sylfaen" w:hAnsi="Sylfaen"/>
                <w:sz w:val="20"/>
                <w:szCs w:val="20"/>
                <w:lang w:val="ru" w:bidi="ar-SA"/>
              </w:rPr>
              <w:t>Ст</w:t>
            </w:r>
            <w:proofErr w:type="spellEnd"/>
            <w:proofErr w:type="gramEnd"/>
            <w:r w:rsidRPr="000E4356">
              <w:rPr>
                <w:rFonts w:ascii="Sylfaen" w:hAnsi="Sylfaen"/>
                <w:sz w:val="20"/>
                <w:szCs w:val="20"/>
                <w:lang w:val="ru" w:bidi="ar-SA"/>
              </w:rPr>
              <w:t>) (НС)</w:t>
            </w:r>
          </w:p>
        </w:tc>
        <w:tc>
          <w:tcPr>
            <w:tcW w:w="943" w:type="dxa"/>
            <w:tcBorders>
              <w:top w:val="nil"/>
              <w:left w:val="nil"/>
              <w:bottom w:val="single" w:sz="4" w:space="0" w:color="auto"/>
              <w:right w:val="single" w:sz="4" w:space="0" w:color="auto"/>
            </w:tcBorders>
            <w:shd w:val="clear" w:color="auto" w:fill="auto"/>
            <w:noWrap/>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 DN63 (ПНД) - монтаж металлических соединителей DN50 (</w:t>
            </w:r>
            <w:proofErr w:type="spellStart"/>
            <w:proofErr w:type="gramStart"/>
            <w:r w:rsidRPr="000E4356">
              <w:rPr>
                <w:rFonts w:ascii="Sylfaen" w:hAnsi="Sylfaen"/>
                <w:sz w:val="20"/>
                <w:szCs w:val="20"/>
                <w:lang w:val="ru" w:bidi="ar-SA"/>
              </w:rPr>
              <w:t>Ст</w:t>
            </w:r>
            <w:proofErr w:type="spellEnd"/>
            <w:proofErr w:type="gramEnd"/>
            <w:r w:rsidRPr="000E4356">
              <w:rPr>
                <w:rFonts w:ascii="Sylfaen" w:hAnsi="Sylfaen"/>
                <w:sz w:val="20"/>
                <w:szCs w:val="20"/>
                <w:lang w:val="ru" w:bidi="ar-SA"/>
              </w:rPr>
              <w:t>) (НС)</w:t>
            </w:r>
          </w:p>
        </w:tc>
        <w:tc>
          <w:tcPr>
            <w:tcW w:w="943" w:type="dxa"/>
            <w:tcBorders>
              <w:top w:val="nil"/>
              <w:left w:val="nil"/>
              <w:bottom w:val="single" w:sz="4" w:space="0" w:color="auto"/>
              <w:right w:val="single" w:sz="4" w:space="0" w:color="auto"/>
            </w:tcBorders>
            <w:shd w:val="clear" w:color="auto" w:fill="auto"/>
            <w:noWrap/>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Стальной лист размером</w:t>
            </w:r>
            <w:proofErr w:type="gramStart"/>
            <w:r w:rsidRPr="000E4356">
              <w:rPr>
                <w:rFonts w:ascii="Sylfaen" w:hAnsi="Sylfaen"/>
                <w:sz w:val="20"/>
                <w:szCs w:val="20"/>
                <w:lang w:val="ru" w:bidi="ar-SA"/>
              </w:rPr>
              <w:t xml:space="preserve"> В</w:t>
            </w:r>
            <w:proofErr w:type="gramEnd"/>
            <w:r w:rsidRPr="000E4356">
              <w:rPr>
                <w:rFonts w:ascii="Sylfaen" w:hAnsi="Sylfaen"/>
                <w:sz w:val="20"/>
                <w:szCs w:val="20"/>
                <w:lang w:val="ru" w:bidi="ar-SA"/>
              </w:rPr>
              <w:t>=3 мм толщиной (100х100) (1 шт.)</w:t>
            </w:r>
          </w:p>
        </w:tc>
        <w:tc>
          <w:tcPr>
            <w:tcW w:w="943" w:type="dxa"/>
            <w:tcBorders>
              <w:top w:val="nil"/>
              <w:left w:val="nil"/>
              <w:bottom w:val="single" w:sz="4" w:space="0" w:color="auto"/>
              <w:right w:val="single" w:sz="4" w:space="0" w:color="auto"/>
            </w:tcBorders>
            <w:shd w:val="clear" w:color="auto" w:fill="auto"/>
            <w:noWrap/>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0,010: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Стальной шарнир</w:t>
            </w:r>
          </w:p>
        </w:tc>
        <w:tc>
          <w:tcPr>
            <w:tcW w:w="943" w:type="dxa"/>
            <w:tcBorders>
              <w:top w:val="nil"/>
              <w:left w:val="nil"/>
              <w:bottom w:val="single" w:sz="4" w:space="0" w:color="auto"/>
              <w:right w:val="single" w:sz="4" w:space="0" w:color="auto"/>
            </w:tcBorders>
            <w:shd w:val="clear" w:color="auto" w:fill="auto"/>
            <w:noWrap/>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Антикоррозионная изоляция поверхностей стальных труб Ду100 (</w:t>
            </w:r>
            <w:proofErr w:type="spellStart"/>
            <w:proofErr w:type="gramStart"/>
            <w:r w:rsidRPr="000E4356">
              <w:rPr>
                <w:rFonts w:ascii="Sylfaen" w:hAnsi="Sylfaen"/>
                <w:sz w:val="20"/>
                <w:szCs w:val="20"/>
                <w:lang w:val="ru" w:bidi="ar-SA"/>
              </w:rPr>
              <w:t>Ст</w:t>
            </w:r>
            <w:proofErr w:type="spellEnd"/>
            <w:proofErr w:type="gramEnd"/>
            <w:r w:rsidRPr="000E4356">
              <w:rPr>
                <w:rFonts w:ascii="Sylfaen" w:hAnsi="Sylfaen"/>
                <w:sz w:val="20"/>
                <w:szCs w:val="20"/>
                <w:lang w:val="ru" w:bidi="ar-SA"/>
              </w:rPr>
              <w:t>)</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18:</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Антикоррозионная изоляция поверхностей стальных труб Ду50 (</w:t>
            </w:r>
            <w:proofErr w:type="spellStart"/>
            <w:proofErr w:type="gramStart"/>
            <w:r w:rsidRPr="000E4356">
              <w:rPr>
                <w:rFonts w:ascii="Sylfaen" w:hAnsi="Sylfaen"/>
                <w:sz w:val="20"/>
                <w:szCs w:val="20"/>
                <w:lang w:val="ru" w:bidi="ar-SA"/>
              </w:rPr>
              <w:t>Ст</w:t>
            </w:r>
            <w:proofErr w:type="spellEnd"/>
            <w:proofErr w:type="gramEnd"/>
            <w:r w:rsidRPr="000E4356">
              <w:rPr>
                <w:rFonts w:ascii="Sylfaen" w:hAnsi="Sylfaen"/>
                <w:sz w:val="20"/>
                <w:szCs w:val="20"/>
                <w:lang w:val="ru" w:bidi="ar-SA"/>
              </w:rPr>
              <w:t>)</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9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19:</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color w:val="000000"/>
                <w:sz w:val="20"/>
                <w:szCs w:val="20"/>
                <w:lang w:val="ru" w:bidi="ar-SA"/>
              </w:rPr>
            </w:pPr>
            <w:r w:rsidRPr="000E4356">
              <w:rPr>
                <w:rFonts w:ascii="Sylfaen" w:hAnsi="Sylfaen"/>
                <w:color w:val="000000"/>
                <w:sz w:val="20"/>
                <w:szCs w:val="20"/>
                <w:lang w:val="ru" w:bidi="ar-SA"/>
              </w:rPr>
              <w:t>Двухслойная окраска поверхностей труб из стали (</w:t>
            </w:r>
            <w:proofErr w:type="spellStart"/>
            <w:proofErr w:type="gramStart"/>
            <w:r w:rsidRPr="000E4356">
              <w:rPr>
                <w:rFonts w:ascii="Sylfaen" w:hAnsi="Sylfaen"/>
                <w:color w:val="000000"/>
                <w:sz w:val="20"/>
                <w:szCs w:val="20"/>
                <w:lang w:val="ru" w:bidi="ar-SA"/>
              </w:rPr>
              <w:t>Ст</w:t>
            </w:r>
            <w:proofErr w:type="spellEnd"/>
            <w:proofErr w:type="gramEnd"/>
            <w:r w:rsidRPr="000E4356">
              <w:rPr>
                <w:rFonts w:ascii="Sylfaen" w:hAnsi="Sylfaen"/>
                <w:color w:val="000000"/>
                <w:sz w:val="20"/>
                <w:szCs w:val="20"/>
                <w:lang w:val="ru" w:bidi="ar-SA"/>
              </w:rPr>
              <w:t>) Ду114х5, 57х5 антикоррозионной краской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20:</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стальных (</w:t>
            </w:r>
            <w:proofErr w:type="spellStart"/>
            <w:proofErr w:type="gramStart"/>
            <w:r w:rsidRPr="000E4356">
              <w:rPr>
                <w:rFonts w:ascii="Sylfaen" w:hAnsi="Sylfaen"/>
                <w:sz w:val="20"/>
                <w:szCs w:val="20"/>
                <w:lang w:val="ru" w:bidi="ar-SA"/>
              </w:rPr>
              <w:t>Ст</w:t>
            </w:r>
            <w:proofErr w:type="spellEnd"/>
            <w:proofErr w:type="gramEnd"/>
            <w:r w:rsidRPr="000E4356">
              <w:rPr>
                <w:rFonts w:ascii="Sylfaen" w:hAnsi="Sylfaen"/>
                <w:sz w:val="20"/>
                <w:szCs w:val="20"/>
                <w:lang w:val="ru" w:bidi="ar-SA"/>
              </w:rPr>
              <w:t>) Ду114х5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lastRenderedPageBreak/>
              <w:t>21: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стальных (</w:t>
            </w:r>
            <w:proofErr w:type="spellStart"/>
            <w:proofErr w:type="gramStart"/>
            <w:r w:rsidRPr="000E4356">
              <w:rPr>
                <w:rFonts w:ascii="Sylfaen" w:hAnsi="Sylfaen"/>
                <w:sz w:val="20"/>
                <w:szCs w:val="20"/>
                <w:lang w:val="ru" w:bidi="ar-SA"/>
              </w:rPr>
              <w:t>Ст</w:t>
            </w:r>
            <w:proofErr w:type="spellEnd"/>
            <w:proofErr w:type="gramEnd"/>
            <w:r w:rsidRPr="000E4356">
              <w:rPr>
                <w:rFonts w:ascii="Sylfaen" w:hAnsi="Sylfaen"/>
                <w:sz w:val="20"/>
                <w:szCs w:val="20"/>
                <w:lang w:val="ru" w:bidi="ar-SA"/>
              </w:rPr>
              <w:t>) Ду57х5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9.0: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9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Стойка арматурная Ø 50 труба և δ = 6 мм, 2 листа размером 100х100 мм, G средний = 4,8 кг (2 шт.)</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Дом:</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0,0096:</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полиэтиленовых (ПНД) DN110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Э/б колодцы</w:t>
            </w:r>
          </w:p>
        </w:tc>
        <w:tc>
          <w:tcPr>
            <w:tcW w:w="4837" w:type="dxa"/>
            <w:tcBorders>
              <w:top w:val="nil"/>
              <w:left w:val="nil"/>
              <w:bottom w:val="single" w:sz="4" w:space="0" w:color="auto"/>
              <w:right w:val="single" w:sz="4" w:space="0" w:color="auto"/>
            </w:tcBorders>
            <w:shd w:val="clear" w:color="auto" w:fill="auto"/>
            <w:noWrap/>
            <w:vAlign w:val="center"/>
            <w:hideMark/>
          </w:tcPr>
          <w:p w:rsidR="000E4356" w:rsidRPr="000E4356" w:rsidRDefault="000E4356" w:rsidP="000E4356">
            <w:pPr>
              <w:rPr>
                <w:rFonts w:ascii="Sylfaen" w:hAnsi="Sylfaen"/>
                <w:i/>
                <w:iCs/>
                <w:sz w:val="20"/>
                <w:szCs w:val="20"/>
                <w:lang w:val="ru" w:bidi="ar-SA"/>
              </w:rPr>
            </w:pPr>
            <w:r w:rsidRPr="000E4356">
              <w:rPr>
                <w:rFonts w:ascii="Sylfaen" w:hAnsi="Sylfaen"/>
                <w:i/>
                <w:iCs/>
                <w:sz w:val="20"/>
                <w:szCs w:val="20"/>
                <w:lang w:val="ru" w:bidi="ar-SA"/>
              </w:rPr>
              <w:t> </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i/>
                <w:iCs/>
                <w:sz w:val="20"/>
                <w:szCs w:val="20"/>
                <w:lang w:val="ru" w:bidi="ar-SA"/>
              </w:rPr>
            </w:pPr>
            <w:r w:rsidRPr="000E4356">
              <w:rPr>
                <w:rFonts w:ascii="Sylfaen" w:hAnsi="Sylfaen"/>
                <w:i/>
                <w:iCs/>
                <w:sz w:val="20"/>
                <w:szCs w:val="20"/>
                <w:lang w:val="ru" w:bidi="ar-SA"/>
              </w:rPr>
              <w:t> </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i/>
                <w:iCs/>
                <w:sz w:val="20"/>
                <w:szCs w:val="20"/>
                <w:lang w:val="ru" w:bidi="ar-SA"/>
              </w:rPr>
            </w:pPr>
            <w:r w:rsidRPr="000E4356">
              <w:rPr>
                <w:rFonts w:ascii="Sylfaen" w:hAnsi="Sylfaen"/>
                <w:i/>
                <w:iCs/>
                <w:sz w:val="20"/>
                <w:szCs w:val="20"/>
                <w:lang w:val="ru" w:bidi="ar-SA"/>
              </w:rPr>
              <w:t> </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Строительство Р/Д скважин круглого сечения</w:t>
            </w:r>
            <w:proofErr w:type="gramStart"/>
            <w:r w:rsidRPr="000E4356">
              <w:rPr>
                <w:rFonts w:ascii="Sylfaen" w:hAnsi="Sylfaen"/>
                <w:sz w:val="20"/>
                <w:szCs w:val="20"/>
                <w:lang w:val="ru" w:bidi="ar-SA"/>
              </w:rPr>
              <w:t xml:space="preserve"> Д</w:t>
            </w:r>
            <w:proofErr w:type="gramEnd"/>
            <w:r w:rsidRPr="000E4356">
              <w:rPr>
                <w:rFonts w:ascii="Sylfaen" w:hAnsi="Sylfaen"/>
                <w:sz w:val="20"/>
                <w:szCs w:val="20"/>
                <w:lang w:val="ru" w:bidi="ar-SA"/>
              </w:rPr>
              <w:t>=1,5 м, Н=1,5 м (см. смету в разделе III)</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Строительство Р/Д колодцев круглого сечения</w:t>
            </w:r>
            <w:proofErr w:type="gramStart"/>
            <w:r w:rsidRPr="000E4356">
              <w:rPr>
                <w:rFonts w:ascii="Sylfaen" w:hAnsi="Sylfaen"/>
                <w:sz w:val="20"/>
                <w:szCs w:val="20"/>
                <w:lang w:val="ru" w:bidi="ar-SA"/>
              </w:rPr>
              <w:t xml:space="preserve"> Д</w:t>
            </w:r>
            <w:proofErr w:type="gramEnd"/>
            <w:r w:rsidRPr="000E4356">
              <w:rPr>
                <w:rFonts w:ascii="Sylfaen" w:hAnsi="Sylfaen"/>
                <w:sz w:val="20"/>
                <w:szCs w:val="20"/>
                <w:lang w:val="ru" w:bidi="ar-SA"/>
              </w:rPr>
              <w:t>=1,0 м, Н=1,5 м (см. расценки в разделе III)</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rPr>
                <w:rFonts w:ascii="Sylfaen" w:hAnsi="Sylfaen"/>
                <w:b/>
                <w:bCs/>
                <w:i/>
                <w:iCs/>
                <w:sz w:val="20"/>
                <w:szCs w:val="20"/>
                <w:lang w:val="ru" w:bidi="ar-SA"/>
              </w:rPr>
            </w:pPr>
            <w:r w:rsidRPr="000E4356">
              <w:rPr>
                <w:rFonts w:ascii="Sylfaen" w:hAnsi="Sylfaen"/>
                <w:b/>
                <w:bCs/>
                <w:i/>
                <w:iCs/>
                <w:sz w:val="20"/>
                <w:szCs w:val="20"/>
                <w:lang w:val="ru" w:bidi="ar-SA"/>
              </w:rPr>
              <w:t>Итого I.1. Водопровод W0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16.47:</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000000" w:fill="D0CECE"/>
            <w:vAlign w:val="center"/>
            <w:hideMark/>
          </w:tcPr>
          <w:p w:rsidR="000E4356" w:rsidRPr="000E4356" w:rsidRDefault="000E4356" w:rsidP="000E4356">
            <w:pPr>
              <w:rPr>
                <w:rFonts w:ascii="Sylfaen" w:hAnsi="Sylfaen"/>
                <w:b/>
                <w:bCs/>
                <w:i/>
                <w:iCs/>
                <w:sz w:val="20"/>
                <w:szCs w:val="20"/>
                <w:lang w:val="ru" w:bidi="ar-SA"/>
              </w:rPr>
            </w:pPr>
            <w:r w:rsidRPr="000E4356">
              <w:rPr>
                <w:rFonts w:ascii="Sylfaen" w:hAnsi="Sylfaen"/>
                <w:b/>
                <w:bCs/>
                <w:i/>
                <w:iCs/>
                <w:sz w:val="20"/>
                <w:szCs w:val="20"/>
                <w:lang w:val="ru" w:bidi="ar-SA"/>
              </w:rPr>
              <w:t>Итого РАЗДЕЛ I:</w:t>
            </w:r>
          </w:p>
        </w:tc>
        <w:tc>
          <w:tcPr>
            <w:tcW w:w="1485" w:type="dxa"/>
            <w:tcBorders>
              <w:top w:val="nil"/>
              <w:left w:val="nil"/>
              <w:bottom w:val="single" w:sz="4" w:space="0" w:color="auto"/>
              <w:right w:val="single" w:sz="4" w:space="0" w:color="auto"/>
            </w:tcBorders>
            <w:shd w:val="clear" w:color="000000" w:fill="D0CECE"/>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000000" w:fill="D0CECE"/>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368" w:type="dxa"/>
            <w:tcBorders>
              <w:top w:val="nil"/>
              <w:left w:val="nil"/>
              <w:bottom w:val="single" w:sz="4" w:space="0" w:color="auto"/>
              <w:right w:val="single" w:sz="4" w:space="0" w:color="auto"/>
            </w:tcBorders>
            <w:shd w:val="clear" w:color="000000" w:fill="D0CECE"/>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16.47:</w:t>
            </w:r>
          </w:p>
        </w:tc>
      </w:tr>
      <w:tr w:rsidR="000E4356" w:rsidRPr="000E4356" w:rsidTr="000E4356">
        <w:trPr>
          <w:trHeight w:val="570"/>
        </w:trPr>
        <w:tc>
          <w:tcPr>
            <w:tcW w:w="7675" w:type="dxa"/>
            <w:gridSpan w:val="4"/>
            <w:tcBorders>
              <w:top w:val="nil"/>
              <w:left w:val="double" w:sz="6" w:space="0" w:color="auto"/>
              <w:bottom w:val="single" w:sz="4" w:space="0" w:color="auto"/>
              <w:right w:val="single" w:sz="4" w:space="0" w:color="000000"/>
            </w:tcBorders>
            <w:shd w:val="clear" w:color="000000" w:fill="D0CECE"/>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РАЗДЕЛ II. ВОДОСНАБЖАЮЩАЯ СЕТЬ</w:t>
            </w:r>
          </w:p>
        </w:tc>
        <w:tc>
          <w:tcPr>
            <w:tcW w:w="1485" w:type="dxa"/>
            <w:tcBorders>
              <w:top w:val="nil"/>
              <w:left w:val="nil"/>
              <w:bottom w:val="single" w:sz="4" w:space="0" w:color="auto"/>
              <w:right w:val="single" w:sz="4" w:space="0" w:color="auto"/>
            </w:tcBorders>
            <w:shd w:val="clear" w:color="000000" w:fill="D0CECE"/>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000000" w:fill="D0CECE"/>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000000" w:fill="D0CECE"/>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II.1. Ватерлиния -1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Земляные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Резка асфальтобетонного покрытия</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12.0: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9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Снос асфальтобетонного покрытия 30% от общей площади асфальтобетонного покрытия траншеи ударным молотом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9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IV класса (снесенный асфальтобетон),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1,5:</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траншеи IV котлована в грунтах IV класса,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230.0: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траншеи և котлована в грунтах IV класса, с боковой стенкой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в грунтах IV класса вручную, с побочными продуктами</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43.00: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Траншея և прокладка траншеи в грунте III класса с обратной засыпкой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728.00: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Рытье траншей в грунтах III класса вручную, </w:t>
            </w:r>
            <w:proofErr w:type="spellStart"/>
            <w:r w:rsidRPr="000E4356">
              <w:rPr>
                <w:rFonts w:ascii="Sylfaen" w:hAnsi="Sylfaen"/>
                <w:sz w:val="20"/>
                <w:szCs w:val="20"/>
                <w:lang w:val="ru" w:bidi="ar-SA"/>
              </w:rPr>
              <w:t>шинированием</w:t>
            </w:r>
            <w:proofErr w:type="spellEnd"/>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76.00: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9:</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Копание траншей вручную և копание</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35.00: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Погрузка обрабатываемой земли вручную և переезд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т:</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55,80: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lastRenderedPageBreak/>
              <w:t>11: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слоя подготовки песка толщиной h = 10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68.00: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15"/>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защитного слоя из песка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190.00: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Траншея և засыпка ямы вручную, из выкопанного грунта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72.00: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Засыпка траншеи և ямы, из </w:t>
            </w:r>
            <w:proofErr w:type="spellStart"/>
            <w:r w:rsidRPr="000E4356">
              <w:rPr>
                <w:rFonts w:ascii="Sylfaen" w:hAnsi="Sylfaen"/>
                <w:sz w:val="20"/>
                <w:szCs w:val="20"/>
                <w:lang w:val="ru" w:bidi="ar-SA"/>
              </w:rPr>
              <w:t>подпочвенно</w:t>
            </w:r>
            <w:proofErr w:type="spellEnd"/>
            <w:r w:rsidRPr="000E4356">
              <w:rPr>
                <w:rFonts w:ascii="Sylfaen" w:hAnsi="Sylfaen"/>
                <w:sz w:val="20"/>
                <w:szCs w:val="20"/>
                <w:lang w:val="ru" w:bidi="ar-SA"/>
              </w:rPr>
              <w:t xml:space="preserve"> обработанных грунтов с уплотнением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814.00: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гравийного подготовительного слоя толщиной h = 15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Реализация крупнозернистого асфальтобетона толщиной h = 6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Исполнение зернистого асфальтобетонного покрытия толщиной h = 4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Технологические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15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Сталь (</w:t>
            </w:r>
            <w:proofErr w:type="spellStart"/>
            <w:proofErr w:type="gramStart"/>
            <w:r w:rsidRPr="000E4356">
              <w:rPr>
                <w:rFonts w:ascii="Sylfaen" w:hAnsi="Sylfaen"/>
                <w:sz w:val="20"/>
                <w:szCs w:val="20"/>
                <w:lang w:val="ru" w:bidi="ar-SA"/>
              </w:rPr>
              <w:t>Св</w:t>
            </w:r>
            <w:proofErr w:type="spellEnd"/>
            <w:proofErr w:type="gramEnd"/>
            <w:r w:rsidRPr="000E4356">
              <w:rPr>
                <w:rFonts w:ascii="Sylfaen" w:hAnsi="Sylfaen"/>
                <w:sz w:val="20"/>
                <w:szCs w:val="20"/>
                <w:lang w:val="ru" w:bidi="ar-SA"/>
              </w:rPr>
              <w:t>) эл. Монтаж сварных труб в траншеях DN273х4, в качестве кожуха (проектируемый водовод в месте пересечения участка дороги с подземным газопроводом)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9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Сталь (</w:t>
            </w:r>
            <w:proofErr w:type="spellStart"/>
            <w:proofErr w:type="gramStart"/>
            <w:r w:rsidRPr="000E4356">
              <w:rPr>
                <w:rFonts w:ascii="Sylfaen" w:hAnsi="Sylfaen"/>
                <w:sz w:val="20"/>
                <w:szCs w:val="20"/>
                <w:lang w:val="ru" w:bidi="ar-SA"/>
              </w:rPr>
              <w:t>Св</w:t>
            </w:r>
            <w:proofErr w:type="spellEnd"/>
            <w:proofErr w:type="gramEnd"/>
            <w:r w:rsidRPr="000E4356">
              <w:rPr>
                <w:rFonts w:ascii="Sylfaen" w:hAnsi="Sylfaen"/>
                <w:sz w:val="20"/>
                <w:szCs w:val="20"/>
                <w:lang w:val="ru" w:bidi="ar-SA"/>
              </w:rPr>
              <w:t>) эл. Монтаж сварных труб DN273x4 в качестве кожуха (запроектированный водовод в месте пересечения с оросительным каналом)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Сталь (</w:t>
            </w:r>
            <w:proofErr w:type="spellStart"/>
            <w:proofErr w:type="gramStart"/>
            <w:r w:rsidRPr="000E4356">
              <w:rPr>
                <w:rFonts w:ascii="Sylfaen" w:hAnsi="Sylfaen"/>
                <w:sz w:val="20"/>
                <w:szCs w:val="20"/>
                <w:lang w:val="ru" w:bidi="ar-SA"/>
              </w:rPr>
              <w:t>Св</w:t>
            </w:r>
            <w:proofErr w:type="spellEnd"/>
            <w:proofErr w:type="gramEnd"/>
            <w:r w:rsidRPr="000E4356">
              <w:rPr>
                <w:rFonts w:ascii="Sylfaen" w:hAnsi="Sylfaen"/>
                <w:sz w:val="20"/>
                <w:szCs w:val="20"/>
                <w:lang w:val="ru" w:bidi="ar-SA"/>
              </w:rPr>
              <w:t>) эл. Монтаж сварочной трубы DN114x5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DN110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340.0: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DN90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261.0: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DN50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336.0: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Установка электромагнитных клапанов DN100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Сталь е. Монтаж приварных фланцев DN100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9:</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стальных деталей на стальные трубы DN250 (</w:t>
            </w:r>
            <w:proofErr w:type="spellStart"/>
            <w:r w:rsidRPr="000E4356">
              <w:rPr>
                <w:rFonts w:ascii="Sylfaen" w:hAnsi="Sylfaen"/>
                <w:sz w:val="20"/>
                <w:szCs w:val="20"/>
                <w:lang w:val="ru" w:bidi="ar-SA"/>
              </w:rPr>
              <w:t>St</w:t>
            </w:r>
            <w:proofErr w:type="spellEnd"/>
            <w:r w:rsidRPr="000E4356">
              <w:rPr>
                <w:rFonts w:ascii="Sylfaen" w:hAnsi="Sylfaen"/>
                <w:sz w:val="20"/>
                <w:szCs w:val="20"/>
                <w:lang w:val="ru" w:bidi="ar-SA"/>
              </w:rPr>
              <w:t>) (2 шт.)</w:t>
            </w:r>
          </w:p>
        </w:tc>
        <w:tc>
          <w:tcPr>
            <w:tcW w:w="943" w:type="dxa"/>
            <w:tcBorders>
              <w:top w:val="nil"/>
              <w:left w:val="nil"/>
              <w:bottom w:val="single" w:sz="4" w:space="0" w:color="auto"/>
              <w:right w:val="single" w:sz="4" w:space="0" w:color="auto"/>
            </w:tcBorders>
            <w:shd w:val="clear" w:color="auto" w:fill="auto"/>
            <w:noWrap/>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Дом:</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0,030: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Фитинги полиэтиленовые DN110-DN50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Полиэтиленовая (HDPE) крышка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Эл</w:t>
            </w:r>
            <w:proofErr w:type="gramStart"/>
            <w:r w:rsidRPr="000E4356">
              <w:rPr>
                <w:rFonts w:ascii="Sylfaen" w:hAnsi="Sylfaen"/>
                <w:sz w:val="20"/>
                <w:szCs w:val="20"/>
                <w:lang w:val="ru" w:bidi="ar-SA"/>
              </w:rPr>
              <w:t>.</w:t>
            </w:r>
            <w:proofErr w:type="gramEnd"/>
            <w:r w:rsidRPr="000E4356">
              <w:rPr>
                <w:rFonts w:ascii="Sylfaen" w:hAnsi="Sylfaen"/>
                <w:sz w:val="20"/>
                <w:szCs w:val="20"/>
                <w:lang w:val="ru" w:bidi="ar-SA"/>
              </w:rPr>
              <w:t xml:space="preserve"> </w:t>
            </w:r>
            <w:proofErr w:type="gramStart"/>
            <w:r w:rsidRPr="000E4356">
              <w:rPr>
                <w:rFonts w:ascii="Sylfaen" w:hAnsi="Sylfaen"/>
                <w:sz w:val="20"/>
                <w:szCs w:val="20"/>
                <w:lang w:val="ru" w:bidi="ar-SA"/>
              </w:rPr>
              <w:t>п</w:t>
            </w:r>
            <w:proofErr w:type="gramEnd"/>
            <w:r w:rsidRPr="000E4356">
              <w:rPr>
                <w:rFonts w:ascii="Sylfaen" w:hAnsi="Sylfaen"/>
                <w:sz w:val="20"/>
                <w:szCs w:val="20"/>
                <w:lang w:val="ru" w:bidi="ar-SA"/>
              </w:rPr>
              <w:t>очта Монтаж внутренней плавкой полиэтиленовой (ПНД) муфты DN110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Эл</w:t>
            </w:r>
            <w:proofErr w:type="gramStart"/>
            <w:r w:rsidRPr="000E4356">
              <w:rPr>
                <w:rFonts w:ascii="Sylfaen" w:hAnsi="Sylfaen"/>
                <w:sz w:val="20"/>
                <w:szCs w:val="20"/>
                <w:lang w:val="ru" w:bidi="ar-SA"/>
              </w:rPr>
              <w:t>.</w:t>
            </w:r>
            <w:proofErr w:type="gramEnd"/>
            <w:r w:rsidRPr="000E4356">
              <w:rPr>
                <w:rFonts w:ascii="Sylfaen" w:hAnsi="Sylfaen"/>
                <w:sz w:val="20"/>
                <w:szCs w:val="20"/>
                <w:lang w:val="ru" w:bidi="ar-SA"/>
              </w:rPr>
              <w:t xml:space="preserve"> </w:t>
            </w:r>
            <w:proofErr w:type="gramStart"/>
            <w:r w:rsidRPr="000E4356">
              <w:rPr>
                <w:rFonts w:ascii="Sylfaen" w:hAnsi="Sylfaen"/>
                <w:sz w:val="20"/>
                <w:szCs w:val="20"/>
                <w:lang w:val="ru" w:bidi="ar-SA"/>
              </w:rPr>
              <w:t>п</w:t>
            </w:r>
            <w:proofErr w:type="gramEnd"/>
            <w:r w:rsidRPr="000E4356">
              <w:rPr>
                <w:rFonts w:ascii="Sylfaen" w:hAnsi="Sylfaen"/>
                <w:sz w:val="20"/>
                <w:szCs w:val="20"/>
                <w:lang w:val="ru" w:bidi="ar-SA"/>
              </w:rPr>
              <w:t>очта Монтаж электроплавильных полиэтиленовых (ПНД) муфт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 DN110 (ПНД) - монтаж металлических соединителей DN100 (</w:t>
            </w:r>
            <w:proofErr w:type="spellStart"/>
            <w:proofErr w:type="gramStart"/>
            <w:r w:rsidRPr="000E4356">
              <w:rPr>
                <w:rFonts w:ascii="Sylfaen" w:hAnsi="Sylfaen"/>
                <w:sz w:val="20"/>
                <w:szCs w:val="20"/>
                <w:lang w:val="ru" w:bidi="ar-SA"/>
              </w:rPr>
              <w:t>Ст</w:t>
            </w:r>
            <w:proofErr w:type="spellEnd"/>
            <w:proofErr w:type="gramEnd"/>
            <w:r w:rsidRPr="000E4356">
              <w:rPr>
                <w:rFonts w:ascii="Sylfaen" w:hAnsi="Sylfaen"/>
                <w:sz w:val="20"/>
                <w:szCs w:val="20"/>
                <w:lang w:val="ru" w:bidi="ar-SA"/>
              </w:rPr>
              <w:t>) (НС)</w:t>
            </w:r>
          </w:p>
        </w:tc>
        <w:tc>
          <w:tcPr>
            <w:tcW w:w="943" w:type="dxa"/>
            <w:tcBorders>
              <w:top w:val="nil"/>
              <w:left w:val="nil"/>
              <w:bottom w:val="single" w:sz="4" w:space="0" w:color="auto"/>
              <w:right w:val="single" w:sz="4" w:space="0" w:color="auto"/>
            </w:tcBorders>
            <w:shd w:val="clear" w:color="auto" w:fill="auto"/>
            <w:noWrap/>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9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lastRenderedPageBreak/>
              <w:t>15: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Трубы полиэтиленовые (ПНД) DN110 с теплоизоляцией с </w:t>
            </w:r>
            <w:proofErr w:type="spellStart"/>
            <w:r w:rsidRPr="000E4356">
              <w:rPr>
                <w:rFonts w:ascii="Sylfaen" w:hAnsi="Sylfaen"/>
                <w:sz w:val="20"/>
                <w:szCs w:val="20"/>
                <w:lang w:val="ru" w:bidi="ar-SA"/>
              </w:rPr>
              <w:t>полистироловыми</w:t>
            </w:r>
            <w:proofErr w:type="spellEnd"/>
            <w:r w:rsidRPr="000E4356">
              <w:rPr>
                <w:rFonts w:ascii="Sylfaen" w:hAnsi="Sylfaen"/>
                <w:sz w:val="20"/>
                <w:szCs w:val="20"/>
                <w:lang w:val="ru" w:bidi="ar-SA"/>
              </w:rPr>
              <w:t xml:space="preserve"> </w:t>
            </w:r>
            <w:proofErr w:type="spellStart"/>
            <w:r w:rsidRPr="000E4356">
              <w:rPr>
                <w:rFonts w:ascii="Sylfaen" w:hAnsi="Sylfaen"/>
                <w:sz w:val="20"/>
                <w:szCs w:val="20"/>
                <w:lang w:val="ru" w:bidi="ar-SA"/>
              </w:rPr>
              <w:t>полутрубками</w:t>
            </w:r>
            <w:proofErr w:type="spellEnd"/>
            <w:r w:rsidRPr="000E4356">
              <w:rPr>
                <w:rFonts w:ascii="Sylfaen" w:hAnsi="Sylfaen"/>
                <w:sz w:val="20"/>
                <w:szCs w:val="20"/>
                <w:lang w:val="ru" w:bidi="ar-SA"/>
              </w:rPr>
              <w:t xml:space="preserve"> δ=50мм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sz w:val="20"/>
                <w:szCs w:val="20"/>
                <w:lang w:val="ru" w:bidi="ar-SA"/>
              </w:rPr>
            </w:pPr>
            <w:r w:rsidRPr="000E4356">
              <w:rPr>
                <w:rFonts w:ascii="Sylfaen" w:hAnsi="Sylfaen" w:cs="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9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Пенопластовый отвод из полупроводниковых труб (α = 45°, δ = 50 мм) для теплоизоляции полиэтиленовых труб DN110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sz w:val="20"/>
                <w:szCs w:val="20"/>
                <w:lang w:val="ru" w:bidi="ar-SA"/>
              </w:rPr>
            </w:pPr>
            <w:r w:rsidRPr="000E4356">
              <w:rPr>
                <w:rFonts w:ascii="Sylfaen" w:hAnsi="Sylfaen" w:cs="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Реализация полимерной самоклеящейся ленты</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18:</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Антикоррозионная изоляция стальной трубы Ду273х4 (</w:t>
            </w:r>
            <w:proofErr w:type="spellStart"/>
            <w:proofErr w:type="gramStart"/>
            <w:r w:rsidRPr="000E4356">
              <w:rPr>
                <w:rFonts w:ascii="Sylfaen" w:hAnsi="Sylfaen"/>
                <w:sz w:val="20"/>
                <w:szCs w:val="20"/>
                <w:lang w:val="ru" w:bidi="ar-SA"/>
              </w:rPr>
              <w:t>Ст</w:t>
            </w:r>
            <w:proofErr w:type="spellEnd"/>
            <w:proofErr w:type="gramEnd"/>
            <w:r w:rsidRPr="000E4356">
              <w:rPr>
                <w:rFonts w:ascii="Sylfaen" w:hAnsi="Sylfaen"/>
                <w:sz w:val="20"/>
                <w:szCs w:val="20"/>
                <w:lang w:val="ru" w:bidi="ar-SA"/>
              </w:rPr>
              <w:t>)</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9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19:</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Ду273х4 (</w:t>
            </w:r>
            <w:proofErr w:type="spellStart"/>
            <w:proofErr w:type="gramStart"/>
            <w:r w:rsidRPr="000E4356">
              <w:rPr>
                <w:rFonts w:ascii="Sylfaen" w:hAnsi="Sylfaen"/>
                <w:sz w:val="20"/>
                <w:szCs w:val="20"/>
                <w:lang w:val="ru" w:bidi="ar-SA"/>
              </w:rPr>
              <w:t>Ст</w:t>
            </w:r>
            <w:proofErr w:type="spellEnd"/>
            <w:proofErr w:type="gramEnd"/>
            <w:r w:rsidRPr="000E4356">
              <w:rPr>
                <w:rFonts w:ascii="Sylfaen" w:hAnsi="Sylfaen"/>
                <w:sz w:val="20"/>
                <w:szCs w:val="20"/>
                <w:lang w:val="ru" w:bidi="ar-SA"/>
              </w:rPr>
              <w:t>) двухслойная окраска стальной трубы և поверхностные части антикоррозионной краской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20:</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Антикоррозионная изоляция поверхностей стальных труб DN114x5 стальных (</w:t>
            </w:r>
            <w:proofErr w:type="spellStart"/>
            <w:r w:rsidRPr="000E4356">
              <w:rPr>
                <w:rFonts w:ascii="Sylfaen" w:hAnsi="Sylfaen"/>
                <w:sz w:val="20"/>
                <w:szCs w:val="20"/>
                <w:lang w:val="ru" w:bidi="ar-SA"/>
              </w:rPr>
              <w:t>St</w:t>
            </w:r>
            <w:proofErr w:type="spellEnd"/>
            <w:r w:rsidRPr="000E4356">
              <w:rPr>
                <w:rFonts w:ascii="Sylfaen" w:hAnsi="Sylfaen"/>
                <w:sz w:val="20"/>
                <w:szCs w:val="20"/>
                <w:lang w:val="ru" w:bidi="ar-SA"/>
              </w:rPr>
              <w:t>) DN114x5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1,5:</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color w:val="000000"/>
                <w:sz w:val="20"/>
                <w:szCs w:val="20"/>
                <w:lang w:val="ru" w:bidi="ar-SA"/>
              </w:rPr>
            </w:pPr>
            <w:r w:rsidRPr="000E4356">
              <w:rPr>
                <w:rFonts w:ascii="Sylfaen" w:hAnsi="Sylfaen"/>
                <w:color w:val="000000"/>
                <w:sz w:val="20"/>
                <w:szCs w:val="20"/>
                <w:lang w:val="ru" w:bidi="ar-SA"/>
              </w:rPr>
              <w:t>Двухслойная покраска поверхностей труб из стали (</w:t>
            </w:r>
            <w:proofErr w:type="spellStart"/>
            <w:proofErr w:type="gramStart"/>
            <w:r w:rsidRPr="000E4356">
              <w:rPr>
                <w:rFonts w:ascii="Sylfaen" w:hAnsi="Sylfaen"/>
                <w:color w:val="000000"/>
                <w:sz w:val="20"/>
                <w:szCs w:val="20"/>
                <w:lang w:val="ru" w:bidi="ar-SA"/>
              </w:rPr>
              <w:t>Ст</w:t>
            </w:r>
            <w:proofErr w:type="spellEnd"/>
            <w:proofErr w:type="gramEnd"/>
            <w:r w:rsidRPr="000E4356">
              <w:rPr>
                <w:rFonts w:ascii="Sylfaen" w:hAnsi="Sylfaen"/>
                <w:color w:val="000000"/>
                <w:sz w:val="20"/>
                <w:szCs w:val="20"/>
                <w:lang w:val="ru" w:bidi="ar-SA"/>
              </w:rPr>
              <w:t>) Ду114х5 антикоррозионной краской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Стойка для клапанов Ø 50 трубок և δ = 6 мм, 2 листа размером 100x100 мм, G средний = 4,8 кг</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sz w:val="20"/>
                <w:szCs w:val="20"/>
                <w:lang w:val="ru" w:bidi="ar-SA"/>
              </w:rPr>
            </w:pPr>
            <w:r w:rsidRPr="000E4356">
              <w:rPr>
                <w:rFonts w:ascii="Sylfaen" w:hAnsi="Sylfaen" w:cs="Sylfaen"/>
                <w:sz w:val="20"/>
                <w:szCs w:val="20"/>
                <w:lang w:val="ru" w:bidi="ar-SA"/>
              </w:rPr>
              <w:t>Дом:</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0,0048:</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стальных (</w:t>
            </w:r>
            <w:proofErr w:type="spellStart"/>
            <w:proofErr w:type="gramStart"/>
            <w:r w:rsidRPr="000E4356">
              <w:rPr>
                <w:rFonts w:ascii="Sylfaen" w:hAnsi="Sylfaen"/>
                <w:sz w:val="20"/>
                <w:szCs w:val="20"/>
                <w:lang w:val="ru" w:bidi="ar-SA"/>
              </w:rPr>
              <w:t>Ст</w:t>
            </w:r>
            <w:proofErr w:type="spellEnd"/>
            <w:proofErr w:type="gramEnd"/>
            <w:r w:rsidRPr="000E4356">
              <w:rPr>
                <w:rFonts w:ascii="Sylfaen" w:hAnsi="Sylfaen"/>
                <w:sz w:val="20"/>
                <w:szCs w:val="20"/>
                <w:lang w:val="ru" w:bidi="ar-SA"/>
              </w:rPr>
              <w:t>) Ду114х5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полиэтиленовых (ПНД) DN110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340.0: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Полиэтиленовые (ПНД) трубы DN90 испытание, промывка, дезинфекция</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261.0: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полиэтиленовых (ПНД)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336.0: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Э/б колодцы</w:t>
            </w:r>
          </w:p>
        </w:tc>
        <w:tc>
          <w:tcPr>
            <w:tcW w:w="4837" w:type="dxa"/>
            <w:tcBorders>
              <w:top w:val="nil"/>
              <w:left w:val="nil"/>
              <w:bottom w:val="single" w:sz="4" w:space="0" w:color="auto"/>
              <w:right w:val="single" w:sz="4" w:space="0" w:color="auto"/>
            </w:tcBorders>
            <w:shd w:val="clear" w:color="auto" w:fill="auto"/>
            <w:noWrap/>
            <w:vAlign w:val="center"/>
            <w:hideMark/>
          </w:tcPr>
          <w:p w:rsidR="000E4356" w:rsidRPr="000E4356" w:rsidRDefault="000E4356" w:rsidP="000E4356">
            <w:pPr>
              <w:rPr>
                <w:rFonts w:ascii="Sylfaen" w:hAnsi="Sylfaen"/>
                <w:i/>
                <w:iCs/>
                <w:sz w:val="20"/>
                <w:szCs w:val="20"/>
                <w:lang w:val="ru" w:bidi="ar-SA"/>
              </w:rPr>
            </w:pPr>
            <w:r w:rsidRPr="000E4356">
              <w:rPr>
                <w:rFonts w:ascii="Sylfaen" w:hAnsi="Sylfaen"/>
                <w:i/>
                <w:iCs/>
                <w:sz w:val="20"/>
                <w:szCs w:val="20"/>
                <w:lang w:val="ru" w:bidi="ar-SA"/>
              </w:rPr>
              <w:t> </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i/>
                <w:iCs/>
                <w:sz w:val="20"/>
                <w:szCs w:val="20"/>
                <w:lang w:val="ru" w:bidi="ar-SA"/>
              </w:rPr>
            </w:pPr>
            <w:r w:rsidRPr="000E4356">
              <w:rPr>
                <w:rFonts w:ascii="Sylfaen" w:hAnsi="Sylfaen"/>
                <w:i/>
                <w:iCs/>
                <w:sz w:val="20"/>
                <w:szCs w:val="20"/>
                <w:lang w:val="ru" w:bidi="ar-SA"/>
              </w:rPr>
              <w:t> </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i/>
                <w:iCs/>
                <w:sz w:val="20"/>
                <w:szCs w:val="20"/>
                <w:lang w:val="ru" w:bidi="ar-SA"/>
              </w:rPr>
            </w:pPr>
            <w:r w:rsidRPr="000E4356">
              <w:rPr>
                <w:rFonts w:ascii="Sylfaen" w:hAnsi="Sylfaen"/>
                <w:i/>
                <w:iCs/>
                <w:sz w:val="20"/>
                <w:szCs w:val="20"/>
                <w:lang w:val="ru" w:bidi="ar-SA"/>
              </w:rPr>
              <w:t> </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Строительство Р/Д скважин круглого сечения</w:t>
            </w:r>
            <w:proofErr w:type="gramStart"/>
            <w:r w:rsidRPr="000E4356">
              <w:rPr>
                <w:rFonts w:ascii="Sylfaen" w:hAnsi="Sylfaen"/>
                <w:sz w:val="20"/>
                <w:szCs w:val="20"/>
                <w:lang w:val="ru" w:bidi="ar-SA"/>
              </w:rPr>
              <w:t xml:space="preserve"> Д</w:t>
            </w:r>
            <w:proofErr w:type="gramEnd"/>
            <w:r w:rsidRPr="000E4356">
              <w:rPr>
                <w:rFonts w:ascii="Sylfaen" w:hAnsi="Sylfaen"/>
                <w:sz w:val="20"/>
                <w:szCs w:val="20"/>
                <w:lang w:val="ru" w:bidi="ar-SA"/>
              </w:rPr>
              <w:t>=1,5 м, Н=1,5 м (см. смету в разделе III)</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rPr>
                <w:rFonts w:ascii="Sylfaen" w:hAnsi="Sylfaen"/>
                <w:b/>
                <w:bCs/>
                <w:i/>
                <w:iCs/>
                <w:sz w:val="20"/>
                <w:szCs w:val="20"/>
                <w:lang w:val="ru" w:bidi="ar-SA"/>
              </w:rPr>
            </w:pPr>
            <w:r w:rsidRPr="000E4356">
              <w:rPr>
                <w:rFonts w:ascii="Sylfaen" w:hAnsi="Sylfaen"/>
                <w:b/>
                <w:bCs/>
                <w:i/>
                <w:iCs/>
                <w:sz w:val="20"/>
                <w:szCs w:val="20"/>
                <w:lang w:val="ru" w:bidi="ar-SA"/>
              </w:rPr>
              <w:t>Итого II.1. Ватерлиния -1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8,95:</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II.2. Ватерлиния -2</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Земляные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IV класса,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19.00: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на почвах IV класса с компостом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в грунтах III класса с обратной засыпкой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71.00: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Копание траншей вручную, выравнивание пола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слоя подготовки песка толщиной h = 10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15"/>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защитного слоя из песка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12.00: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lastRenderedPageBreak/>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Обратная засыпка траншеи из окультуренных грунтов с отсыпкой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76.00: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Технологические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DN40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82,0: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Фитинги полиэтиленовые DN110-DN40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Полиэтиленовая (HDPE) крышка DN40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Полиэтиленовые (ПНД) трубы DN40 испытание, промывка, дезинфекция</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82,0: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rPr>
                <w:rFonts w:ascii="Sylfaen" w:hAnsi="Sylfaen"/>
                <w:b/>
                <w:bCs/>
                <w:i/>
                <w:iCs/>
                <w:sz w:val="20"/>
                <w:szCs w:val="20"/>
                <w:lang w:val="ru" w:bidi="ar-SA"/>
              </w:rPr>
            </w:pPr>
            <w:r w:rsidRPr="000E4356">
              <w:rPr>
                <w:rFonts w:ascii="Sylfaen" w:hAnsi="Sylfaen"/>
                <w:b/>
                <w:bCs/>
                <w:i/>
                <w:iCs/>
                <w:sz w:val="20"/>
                <w:szCs w:val="20"/>
                <w:lang w:val="ru" w:bidi="ar-SA"/>
              </w:rPr>
              <w:t>Итого II.2. Ватерлиния -2</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0,40:</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II.3. Ватерлиния -3</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Земляные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IV класса,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54.00: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на почвах IV класса с компостом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13.00: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в грунтах III класса с обратной засыпкой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200.00: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Копание траншей вручную, выравнивание пола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слоя подготовки песка толщиной h = 10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17.00: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15"/>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защитного слоя из песка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37.00: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Обратная засыпка траншеи из окультуренных грунтов с отсыпкой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213.00: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Технологические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DN50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232.0: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Фитинги полиэтиленовые DN110-DN50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Полиэтиленовая (HDPE) крышка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полиэтиленовых (ПНД)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232.0: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rPr>
                <w:rFonts w:ascii="Sylfaen" w:hAnsi="Sylfaen"/>
                <w:b/>
                <w:bCs/>
                <w:i/>
                <w:iCs/>
                <w:sz w:val="20"/>
                <w:szCs w:val="20"/>
                <w:lang w:val="ru" w:bidi="ar-SA"/>
              </w:rPr>
            </w:pPr>
            <w:r w:rsidRPr="000E4356">
              <w:rPr>
                <w:rFonts w:ascii="Sylfaen" w:hAnsi="Sylfaen"/>
                <w:b/>
                <w:bCs/>
                <w:i/>
                <w:iCs/>
                <w:sz w:val="20"/>
                <w:szCs w:val="20"/>
                <w:lang w:val="ru" w:bidi="ar-SA"/>
              </w:rPr>
              <w:t>Итого II.3. Ватерлиния -3</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1.17:</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II.4. Ватерлиния -4</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Земляные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IV класса,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52.00: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на почвах IV класса с компостом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25.00: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в грунтах III класса с обратной засыпкой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180.00: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lastRenderedPageBreak/>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Копание траншей вручную, выравнивание пола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слоя подготовки песка толщиной h = 10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17.00: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15"/>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защитного слоя из песка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35.00: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Обратная засыпка траншеи из окультуренных грунтов с отсыпкой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205.00: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Технологические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DN50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223.0: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Фитинги для полиэтиленовых труб DN63-DN50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Полиэтиленовая (HDPE) крышка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полиэтиленовых (ПНД)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223.0: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rPr>
                <w:rFonts w:ascii="Sylfaen" w:hAnsi="Sylfaen"/>
                <w:b/>
                <w:bCs/>
                <w:i/>
                <w:iCs/>
                <w:sz w:val="20"/>
                <w:szCs w:val="20"/>
                <w:lang w:val="ru" w:bidi="ar-SA"/>
              </w:rPr>
            </w:pPr>
            <w:r w:rsidRPr="000E4356">
              <w:rPr>
                <w:rFonts w:ascii="Sylfaen" w:hAnsi="Sylfaen"/>
                <w:b/>
                <w:bCs/>
                <w:i/>
                <w:iCs/>
                <w:sz w:val="20"/>
                <w:szCs w:val="20"/>
                <w:lang w:val="ru" w:bidi="ar-SA"/>
              </w:rPr>
              <w:t>Итого II.4. Ватерлиния -4</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1.13:</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II.5. Ватерлиния -5</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Земляные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IV класса,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46.50: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на почвах IV класса с компостом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22.50: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в грунтах III класса с обратной засыпкой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161.00: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Копание траншей вручную, выравнивание пола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слоя подготовки песка толщиной h = 10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14.50: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15"/>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защитного слоя из песка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32.00: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Обратная засыпка траншеи из окультуренных грунтов с отсыпкой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183,50: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Технологические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DN50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Полиэтиленовая (HDPE) крышка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полиэтиленовых (ПНД)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rPr>
                <w:rFonts w:ascii="Sylfaen" w:hAnsi="Sylfaen"/>
                <w:b/>
                <w:bCs/>
                <w:i/>
                <w:iCs/>
                <w:sz w:val="20"/>
                <w:szCs w:val="20"/>
                <w:lang w:val="ru" w:bidi="ar-SA"/>
              </w:rPr>
            </w:pPr>
            <w:r w:rsidRPr="000E4356">
              <w:rPr>
                <w:rFonts w:ascii="Sylfaen" w:hAnsi="Sylfaen"/>
                <w:b/>
                <w:bCs/>
                <w:i/>
                <w:iCs/>
                <w:sz w:val="20"/>
                <w:szCs w:val="20"/>
                <w:lang w:val="ru" w:bidi="ar-SA"/>
              </w:rPr>
              <w:t>Итого II.5. Ватерлиния -5</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1.00:</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II.6. Ватерлиния -6</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Земляные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IV класса,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25.00: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lastRenderedPageBreak/>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на почвах IV класса с компостом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11.00: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в грунтах III класса с обратной засыпкой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85.00: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Копание траншей вручную, выравнивание пола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слоя подготовки песка толщиной h = 10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15"/>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защитного слоя из песка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17.00: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Обратная засыпка траншеи из окультуренных грунтов с отсыпкой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97.00: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Технологические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9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2"/>
                <w:szCs w:val="22"/>
                <w:lang w:val="ru" w:bidi="ar-SA"/>
              </w:rPr>
            </w:pPr>
            <w:r w:rsidRPr="000E4356">
              <w:rPr>
                <w:rFonts w:ascii="Sylfaen" w:hAnsi="Sylfaen"/>
                <w:sz w:val="22"/>
                <w:szCs w:val="22"/>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2"/>
                <w:szCs w:val="22"/>
                <w:lang w:val="ru" w:bidi="ar-SA"/>
              </w:rPr>
            </w:pPr>
            <w:r w:rsidRPr="000E4356">
              <w:rPr>
                <w:rFonts w:ascii="Sylfaen" w:hAnsi="Sylfaen"/>
                <w:sz w:val="22"/>
                <w:szCs w:val="22"/>
                <w:lang w:val="ru" w:bidi="ar-SA"/>
              </w:rPr>
              <w:t>Монтаж полиэтиленовых (ПНД) сварных труб в траншеях DN50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2"/>
                <w:szCs w:val="22"/>
                <w:lang w:val="ru" w:bidi="ar-SA"/>
              </w:rPr>
            </w:pPr>
            <w:r w:rsidRPr="000E4356">
              <w:rPr>
                <w:rFonts w:ascii="Sylfaen" w:hAnsi="Sylfaen"/>
                <w:sz w:val="22"/>
                <w:szCs w:val="22"/>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2"/>
                <w:szCs w:val="22"/>
                <w:lang w:val="ru" w:bidi="ar-SA"/>
              </w:rPr>
            </w:pPr>
            <w:r w:rsidRPr="000E4356">
              <w:rPr>
                <w:rFonts w:ascii="Sylfaen" w:hAnsi="Sylfaen"/>
                <w:sz w:val="22"/>
                <w:szCs w:val="22"/>
                <w:lang w:val="ru" w:bidi="ar-SA"/>
              </w:rPr>
              <w:t>105.0: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2"/>
                <w:szCs w:val="22"/>
                <w:lang w:val="ru" w:bidi="ar-SA"/>
              </w:rPr>
            </w:pPr>
            <w:r w:rsidRPr="000E4356">
              <w:rPr>
                <w:rFonts w:ascii="Sylfaen" w:hAnsi="Sylfaen"/>
                <w:sz w:val="22"/>
                <w:szCs w:val="22"/>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2"/>
                <w:szCs w:val="22"/>
                <w:lang w:val="ru" w:bidi="ar-SA"/>
              </w:rPr>
            </w:pPr>
            <w:r w:rsidRPr="000E4356">
              <w:rPr>
                <w:rFonts w:ascii="Sylfaen" w:hAnsi="Sylfaen"/>
                <w:sz w:val="22"/>
                <w:szCs w:val="22"/>
                <w:lang w:val="ru" w:bidi="ar-SA"/>
              </w:rPr>
              <w:t>Фитинги для полиэтиленовых труб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2"/>
                <w:szCs w:val="22"/>
                <w:lang w:val="ru" w:bidi="ar-SA"/>
              </w:rPr>
            </w:pPr>
            <w:r w:rsidRPr="000E4356">
              <w:rPr>
                <w:rFonts w:ascii="Sylfaen" w:hAnsi="Sylfaen"/>
                <w:sz w:val="22"/>
                <w:szCs w:val="22"/>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2"/>
                <w:szCs w:val="22"/>
                <w:lang w:val="ru" w:bidi="ar-SA"/>
              </w:rPr>
            </w:pPr>
            <w:r w:rsidRPr="000E4356">
              <w:rPr>
                <w:rFonts w:ascii="Sylfaen" w:hAnsi="Sylfaen"/>
                <w:sz w:val="22"/>
                <w:szCs w:val="22"/>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2"/>
                <w:szCs w:val="22"/>
                <w:lang w:val="ru" w:bidi="ar-SA"/>
              </w:rPr>
            </w:pPr>
            <w:r w:rsidRPr="000E4356">
              <w:rPr>
                <w:rFonts w:ascii="Sylfaen" w:hAnsi="Sylfaen"/>
                <w:sz w:val="22"/>
                <w:szCs w:val="22"/>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2"/>
                <w:szCs w:val="22"/>
                <w:lang w:val="ru" w:bidi="ar-SA"/>
              </w:rPr>
            </w:pPr>
            <w:r w:rsidRPr="000E4356">
              <w:rPr>
                <w:rFonts w:ascii="Sylfaen" w:hAnsi="Sylfaen"/>
                <w:sz w:val="22"/>
                <w:szCs w:val="22"/>
                <w:lang w:val="ru" w:bidi="ar-SA"/>
              </w:rPr>
              <w:t>Полиэтиленовая (HDPE) крышка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2"/>
                <w:szCs w:val="22"/>
                <w:lang w:val="ru" w:bidi="ar-SA"/>
              </w:rPr>
            </w:pPr>
            <w:r w:rsidRPr="000E4356">
              <w:rPr>
                <w:rFonts w:ascii="Sylfaen" w:hAnsi="Sylfaen"/>
                <w:sz w:val="22"/>
                <w:szCs w:val="22"/>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2"/>
                <w:szCs w:val="22"/>
                <w:lang w:val="ru" w:bidi="ar-SA"/>
              </w:rPr>
            </w:pPr>
            <w:r w:rsidRPr="000E4356">
              <w:rPr>
                <w:rFonts w:ascii="Sylfaen" w:hAnsi="Sylfaen"/>
                <w:sz w:val="22"/>
                <w:szCs w:val="22"/>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2"/>
                <w:szCs w:val="22"/>
                <w:lang w:val="ru" w:bidi="ar-SA"/>
              </w:rPr>
            </w:pPr>
            <w:r w:rsidRPr="000E4356">
              <w:rPr>
                <w:rFonts w:ascii="Sylfaen" w:hAnsi="Sylfaen"/>
                <w:sz w:val="22"/>
                <w:szCs w:val="22"/>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2"/>
                <w:szCs w:val="22"/>
                <w:lang w:val="ru" w:bidi="ar-SA"/>
              </w:rPr>
            </w:pPr>
            <w:r w:rsidRPr="000E4356">
              <w:rPr>
                <w:rFonts w:ascii="Sylfaen" w:hAnsi="Sylfaen"/>
                <w:sz w:val="22"/>
                <w:szCs w:val="22"/>
                <w:lang w:val="ru" w:bidi="ar-SA"/>
              </w:rPr>
              <w:t>Испытание, промывка, дезинфекция труб полиэтиленовых (ПНД)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2"/>
                <w:szCs w:val="22"/>
                <w:lang w:val="ru" w:bidi="ar-SA"/>
              </w:rPr>
            </w:pPr>
            <w:r w:rsidRPr="000E4356">
              <w:rPr>
                <w:rFonts w:ascii="Sylfaen" w:hAnsi="Sylfaen"/>
                <w:sz w:val="22"/>
                <w:szCs w:val="22"/>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2"/>
                <w:szCs w:val="22"/>
                <w:lang w:val="ru" w:bidi="ar-SA"/>
              </w:rPr>
            </w:pPr>
            <w:r w:rsidRPr="000E4356">
              <w:rPr>
                <w:rFonts w:ascii="Sylfaen" w:hAnsi="Sylfaen"/>
                <w:sz w:val="22"/>
                <w:szCs w:val="22"/>
                <w:lang w:val="ru" w:bidi="ar-SA"/>
              </w:rPr>
              <w:t>105.0: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rPr>
                <w:rFonts w:ascii="Sylfaen" w:hAnsi="Sylfaen"/>
                <w:b/>
                <w:bCs/>
                <w:i/>
                <w:iCs/>
                <w:sz w:val="20"/>
                <w:szCs w:val="20"/>
                <w:lang w:val="ru" w:bidi="ar-SA"/>
              </w:rPr>
            </w:pPr>
            <w:r w:rsidRPr="000E4356">
              <w:rPr>
                <w:rFonts w:ascii="Sylfaen" w:hAnsi="Sylfaen"/>
                <w:b/>
                <w:bCs/>
                <w:i/>
                <w:iCs/>
                <w:sz w:val="20"/>
                <w:szCs w:val="20"/>
                <w:lang w:val="ru" w:bidi="ar-SA"/>
              </w:rPr>
              <w:t>Итого II.6. Ватерлиния -6</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0,54:</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II.7. Ватерлиния -7</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Земляные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Резка асфальтобетонного покрытия</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12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Снос асфальтобетонного покрытия в количестве 30 % от общей площади асфальтобетонного покрытия траншей-выбоин молотом.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9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в грунтах IV класса (снесенный асфальтобетон), погрузка в/</w:t>
            </w: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IV класса,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385.0: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IV котлованов в грунтах IV класса с компостом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128.00: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և канав в почвах III класса, с компостом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1200.00: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Рытье траншей вручную – выбоины</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слоя подготовки песка толщиной h = 10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15"/>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9:</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защитного слоя из песка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277.00: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Обратная засыпка траншей и канав из окультуренных грунтов с отсыпкой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1323.00: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гравийного подготовительного слоя толщиной h = 15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52.00: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lastRenderedPageBreak/>
              <w:t>12: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Реализация крупнозернистого асфальтобетона толщиной h = 6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52.00: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Исполнение зернистого асфальтобетонного покрытия толщиной h = 4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52.00: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Технологические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Сталь (</w:t>
            </w:r>
            <w:proofErr w:type="spellStart"/>
            <w:proofErr w:type="gramStart"/>
            <w:r w:rsidRPr="000E4356">
              <w:rPr>
                <w:rFonts w:ascii="Sylfaen" w:hAnsi="Sylfaen"/>
                <w:sz w:val="20"/>
                <w:szCs w:val="20"/>
                <w:lang w:val="ru" w:bidi="ar-SA"/>
              </w:rPr>
              <w:t>Св</w:t>
            </w:r>
            <w:proofErr w:type="spellEnd"/>
            <w:proofErr w:type="gramEnd"/>
            <w:r w:rsidRPr="000E4356">
              <w:rPr>
                <w:rFonts w:ascii="Sylfaen" w:hAnsi="Sylfaen"/>
                <w:sz w:val="20"/>
                <w:szCs w:val="20"/>
                <w:lang w:val="ru" w:bidi="ar-SA"/>
              </w:rPr>
              <w:t>) эл. Монтаж сварочной трубы DN114x5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Сталь (</w:t>
            </w:r>
            <w:proofErr w:type="spellStart"/>
            <w:proofErr w:type="gramStart"/>
            <w:r w:rsidRPr="000E4356">
              <w:rPr>
                <w:rFonts w:ascii="Sylfaen" w:hAnsi="Sylfaen"/>
                <w:sz w:val="20"/>
                <w:szCs w:val="20"/>
                <w:lang w:val="ru" w:bidi="ar-SA"/>
              </w:rPr>
              <w:t>Св</w:t>
            </w:r>
            <w:proofErr w:type="spellEnd"/>
            <w:proofErr w:type="gramEnd"/>
            <w:r w:rsidRPr="000E4356">
              <w:rPr>
                <w:rFonts w:ascii="Sylfaen" w:hAnsi="Sylfaen"/>
                <w:sz w:val="20"/>
                <w:szCs w:val="20"/>
                <w:lang w:val="ru" w:bidi="ar-SA"/>
              </w:rPr>
              <w:t>) эл. Монтаж сварочной трубы DN57x5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DN110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1365.0: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DN50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Установка электромагнитных клапанов DN100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Установка электромагнитных клапанов DN50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Сталь е. Монтаж приварных фланцев DN100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Сталь е. Монтаж приварных фланцев DN50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9:</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стальных деталей на стальные трубы Ду100-50 (</w:t>
            </w:r>
            <w:proofErr w:type="spellStart"/>
            <w:proofErr w:type="gramStart"/>
            <w:r w:rsidRPr="000E4356">
              <w:rPr>
                <w:rFonts w:ascii="Sylfaen" w:hAnsi="Sylfaen"/>
                <w:sz w:val="20"/>
                <w:szCs w:val="20"/>
                <w:lang w:val="ru" w:bidi="ar-SA"/>
              </w:rPr>
              <w:t>Ст</w:t>
            </w:r>
            <w:proofErr w:type="spellEnd"/>
            <w:proofErr w:type="gramEnd"/>
            <w:r w:rsidRPr="000E4356">
              <w:rPr>
                <w:rFonts w:ascii="Sylfaen" w:hAnsi="Sylfaen"/>
                <w:sz w:val="20"/>
                <w:szCs w:val="20"/>
                <w:lang w:val="ru" w:bidi="ar-SA"/>
              </w:rPr>
              <w:t>) (3 шт.)</w:t>
            </w:r>
          </w:p>
        </w:tc>
        <w:tc>
          <w:tcPr>
            <w:tcW w:w="943" w:type="dxa"/>
            <w:tcBorders>
              <w:top w:val="nil"/>
              <w:left w:val="nil"/>
              <w:bottom w:val="single" w:sz="4" w:space="0" w:color="auto"/>
              <w:right w:val="single" w:sz="4" w:space="0" w:color="auto"/>
            </w:tcBorders>
            <w:shd w:val="clear" w:color="auto" w:fill="auto"/>
            <w:noWrap/>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Дом:</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0,012:</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Фитинги полиэтиленовые DN110-DN50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Эл</w:t>
            </w:r>
            <w:proofErr w:type="gramStart"/>
            <w:r w:rsidRPr="000E4356">
              <w:rPr>
                <w:rFonts w:ascii="Sylfaen" w:hAnsi="Sylfaen"/>
                <w:sz w:val="20"/>
                <w:szCs w:val="20"/>
                <w:lang w:val="ru" w:bidi="ar-SA"/>
              </w:rPr>
              <w:t>.</w:t>
            </w:r>
            <w:proofErr w:type="gramEnd"/>
            <w:r w:rsidRPr="000E4356">
              <w:rPr>
                <w:rFonts w:ascii="Sylfaen" w:hAnsi="Sylfaen"/>
                <w:sz w:val="20"/>
                <w:szCs w:val="20"/>
                <w:lang w:val="ru" w:bidi="ar-SA"/>
              </w:rPr>
              <w:t xml:space="preserve"> </w:t>
            </w:r>
            <w:proofErr w:type="gramStart"/>
            <w:r w:rsidRPr="000E4356">
              <w:rPr>
                <w:rFonts w:ascii="Sylfaen" w:hAnsi="Sylfaen"/>
                <w:sz w:val="20"/>
                <w:szCs w:val="20"/>
                <w:lang w:val="ru" w:bidi="ar-SA"/>
              </w:rPr>
              <w:t>п</w:t>
            </w:r>
            <w:proofErr w:type="gramEnd"/>
            <w:r w:rsidRPr="000E4356">
              <w:rPr>
                <w:rFonts w:ascii="Sylfaen" w:hAnsi="Sylfaen"/>
                <w:sz w:val="20"/>
                <w:szCs w:val="20"/>
                <w:lang w:val="ru" w:bidi="ar-SA"/>
              </w:rPr>
              <w:t>очта Монтаж электроплавильных полиэтиленовых (ПНД) муфт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 DN110 (ПНД) - монтаж металлических соединителей DN100 (</w:t>
            </w:r>
            <w:proofErr w:type="spellStart"/>
            <w:proofErr w:type="gramStart"/>
            <w:r w:rsidRPr="000E4356">
              <w:rPr>
                <w:rFonts w:ascii="Sylfaen" w:hAnsi="Sylfaen"/>
                <w:sz w:val="20"/>
                <w:szCs w:val="20"/>
                <w:lang w:val="ru" w:bidi="ar-SA"/>
              </w:rPr>
              <w:t>Ст</w:t>
            </w:r>
            <w:proofErr w:type="spellEnd"/>
            <w:proofErr w:type="gramEnd"/>
            <w:r w:rsidRPr="000E4356">
              <w:rPr>
                <w:rFonts w:ascii="Sylfaen" w:hAnsi="Sylfaen"/>
                <w:sz w:val="20"/>
                <w:szCs w:val="20"/>
                <w:lang w:val="ru" w:bidi="ar-SA"/>
              </w:rPr>
              <w:t>) (НС)</w:t>
            </w:r>
          </w:p>
        </w:tc>
        <w:tc>
          <w:tcPr>
            <w:tcW w:w="943" w:type="dxa"/>
            <w:tcBorders>
              <w:top w:val="nil"/>
              <w:left w:val="nil"/>
              <w:bottom w:val="single" w:sz="4" w:space="0" w:color="auto"/>
              <w:right w:val="single" w:sz="4" w:space="0" w:color="auto"/>
            </w:tcBorders>
            <w:shd w:val="clear" w:color="auto" w:fill="auto"/>
            <w:noWrap/>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 DN63 (ПНД) - монтаж металлических соединителей DN50 (</w:t>
            </w:r>
            <w:proofErr w:type="spellStart"/>
            <w:proofErr w:type="gramStart"/>
            <w:r w:rsidRPr="000E4356">
              <w:rPr>
                <w:rFonts w:ascii="Sylfaen" w:hAnsi="Sylfaen"/>
                <w:sz w:val="20"/>
                <w:szCs w:val="20"/>
                <w:lang w:val="ru" w:bidi="ar-SA"/>
              </w:rPr>
              <w:t>Ст</w:t>
            </w:r>
            <w:proofErr w:type="spellEnd"/>
            <w:proofErr w:type="gramEnd"/>
            <w:r w:rsidRPr="000E4356">
              <w:rPr>
                <w:rFonts w:ascii="Sylfaen" w:hAnsi="Sylfaen"/>
                <w:sz w:val="20"/>
                <w:szCs w:val="20"/>
                <w:lang w:val="ru" w:bidi="ar-SA"/>
              </w:rPr>
              <w:t>) (НС)</w:t>
            </w:r>
          </w:p>
        </w:tc>
        <w:tc>
          <w:tcPr>
            <w:tcW w:w="943" w:type="dxa"/>
            <w:tcBorders>
              <w:top w:val="nil"/>
              <w:left w:val="nil"/>
              <w:bottom w:val="single" w:sz="4" w:space="0" w:color="auto"/>
              <w:right w:val="single" w:sz="4" w:space="0" w:color="auto"/>
            </w:tcBorders>
            <w:shd w:val="clear" w:color="auto" w:fill="auto"/>
            <w:noWrap/>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Антикоррозионная изоляция поверхностей стальных труб Ду100 (</w:t>
            </w:r>
            <w:proofErr w:type="spellStart"/>
            <w:proofErr w:type="gramStart"/>
            <w:r w:rsidRPr="000E4356">
              <w:rPr>
                <w:rFonts w:ascii="Sylfaen" w:hAnsi="Sylfaen"/>
                <w:sz w:val="20"/>
                <w:szCs w:val="20"/>
                <w:lang w:val="ru" w:bidi="ar-SA"/>
              </w:rPr>
              <w:t>Ст</w:t>
            </w:r>
            <w:proofErr w:type="spellEnd"/>
            <w:proofErr w:type="gramEnd"/>
            <w:r w:rsidRPr="000E4356">
              <w:rPr>
                <w:rFonts w:ascii="Sylfaen" w:hAnsi="Sylfaen"/>
                <w:sz w:val="20"/>
                <w:szCs w:val="20"/>
                <w:lang w:val="ru" w:bidi="ar-SA"/>
              </w:rPr>
              <w:t>)</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3,5:</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Антикоррозионная изоляция поверхностей стальных труб Ду50 (</w:t>
            </w:r>
            <w:proofErr w:type="spellStart"/>
            <w:proofErr w:type="gramStart"/>
            <w:r w:rsidRPr="000E4356">
              <w:rPr>
                <w:rFonts w:ascii="Sylfaen" w:hAnsi="Sylfaen"/>
                <w:sz w:val="20"/>
                <w:szCs w:val="20"/>
                <w:lang w:val="ru" w:bidi="ar-SA"/>
              </w:rPr>
              <w:t>Ст</w:t>
            </w:r>
            <w:proofErr w:type="spellEnd"/>
            <w:proofErr w:type="gramEnd"/>
            <w:r w:rsidRPr="000E4356">
              <w:rPr>
                <w:rFonts w:ascii="Sylfaen" w:hAnsi="Sylfaen"/>
                <w:sz w:val="20"/>
                <w:szCs w:val="20"/>
                <w:lang w:val="ru" w:bidi="ar-SA"/>
              </w:rPr>
              <w:t>)</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9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color w:val="000000"/>
                <w:sz w:val="20"/>
                <w:szCs w:val="20"/>
                <w:lang w:val="ru" w:bidi="ar-SA"/>
              </w:rPr>
            </w:pPr>
            <w:r w:rsidRPr="000E4356">
              <w:rPr>
                <w:rFonts w:ascii="Sylfaen" w:hAnsi="Sylfaen"/>
                <w:color w:val="000000"/>
                <w:sz w:val="20"/>
                <w:szCs w:val="20"/>
                <w:lang w:val="ru" w:bidi="ar-SA"/>
              </w:rPr>
              <w:t>Двухслойная покраска стальной (</w:t>
            </w:r>
            <w:proofErr w:type="spellStart"/>
            <w:proofErr w:type="gramStart"/>
            <w:r w:rsidRPr="000E4356">
              <w:rPr>
                <w:rFonts w:ascii="Sylfaen" w:hAnsi="Sylfaen"/>
                <w:color w:val="000000"/>
                <w:sz w:val="20"/>
                <w:szCs w:val="20"/>
                <w:lang w:val="ru" w:bidi="ar-SA"/>
              </w:rPr>
              <w:t>Ст</w:t>
            </w:r>
            <w:proofErr w:type="spellEnd"/>
            <w:proofErr w:type="gramEnd"/>
            <w:r w:rsidRPr="000E4356">
              <w:rPr>
                <w:rFonts w:ascii="Sylfaen" w:hAnsi="Sylfaen"/>
                <w:color w:val="000000"/>
                <w:sz w:val="20"/>
                <w:szCs w:val="20"/>
                <w:lang w:val="ru" w:bidi="ar-SA"/>
              </w:rPr>
              <w:t>) трубы Ду114х5 և стержневых частей антикоррозионной краской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Стойка для клапанов Ø 50 трубок և δ = 6 мм, 2 листа размером 100x100 мм, G средний = 4,8 кг</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sz w:val="20"/>
                <w:szCs w:val="20"/>
                <w:lang w:val="ru" w:bidi="ar-SA"/>
              </w:rPr>
            </w:pPr>
            <w:r w:rsidRPr="000E4356">
              <w:rPr>
                <w:rFonts w:ascii="Sylfaen" w:hAnsi="Sylfaen" w:cs="Sylfaen"/>
                <w:sz w:val="20"/>
                <w:szCs w:val="20"/>
                <w:lang w:val="ru" w:bidi="ar-SA"/>
              </w:rPr>
              <w:t>Дом:</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0,0288:</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18:</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стальных (</w:t>
            </w:r>
            <w:proofErr w:type="spellStart"/>
            <w:proofErr w:type="gramStart"/>
            <w:r w:rsidRPr="000E4356">
              <w:rPr>
                <w:rFonts w:ascii="Sylfaen" w:hAnsi="Sylfaen"/>
                <w:sz w:val="20"/>
                <w:szCs w:val="20"/>
                <w:lang w:val="ru" w:bidi="ar-SA"/>
              </w:rPr>
              <w:t>Ст</w:t>
            </w:r>
            <w:proofErr w:type="spellEnd"/>
            <w:proofErr w:type="gramEnd"/>
            <w:r w:rsidRPr="000E4356">
              <w:rPr>
                <w:rFonts w:ascii="Sylfaen" w:hAnsi="Sylfaen"/>
                <w:sz w:val="20"/>
                <w:szCs w:val="20"/>
                <w:lang w:val="ru" w:bidi="ar-SA"/>
              </w:rPr>
              <w:t>) Ду114х5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19:</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стальных (</w:t>
            </w:r>
            <w:proofErr w:type="spellStart"/>
            <w:proofErr w:type="gramStart"/>
            <w:r w:rsidRPr="000E4356">
              <w:rPr>
                <w:rFonts w:ascii="Sylfaen" w:hAnsi="Sylfaen"/>
                <w:sz w:val="20"/>
                <w:szCs w:val="20"/>
                <w:lang w:val="ru" w:bidi="ar-SA"/>
              </w:rPr>
              <w:t>Ст</w:t>
            </w:r>
            <w:proofErr w:type="spellEnd"/>
            <w:proofErr w:type="gramEnd"/>
            <w:r w:rsidRPr="000E4356">
              <w:rPr>
                <w:rFonts w:ascii="Sylfaen" w:hAnsi="Sylfaen"/>
                <w:sz w:val="20"/>
                <w:szCs w:val="20"/>
                <w:lang w:val="ru" w:bidi="ar-SA"/>
              </w:rPr>
              <w:t>) Ду57х5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20:</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полиэтиленовых (ПНД) DN110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1365.0: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lastRenderedPageBreak/>
              <w:t>21: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полиэтиленовых (ПНД)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Э/б колодцы</w:t>
            </w:r>
          </w:p>
        </w:tc>
        <w:tc>
          <w:tcPr>
            <w:tcW w:w="4837" w:type="dxa"/>
            <w:tcBorders>
              <w:top w:val="nil"/>
              <w:left w:val="nil"/>
              <w:bottom w:val="single" w:sz="4" w:space="0" w:color="auto"/>
              <w:right w:val="single" w:sz="4" w:space="0" w:color="auto"/>
            </w:tcBorders>
            <w:shd w:val="clear" w:color="auto" w:fill="auto"/>
            <w:noWrap/>
            <w:vAlign w:val="center"/>
            <w:hideMark/>
          </w:tcPr>
          <w:p w:rsidR="000E4356" w:rsidRPr="000E4356" w:rsidRDefault="000E4356" w:rsidP="000E4356">
            <w:pPr>
              <w:rPr>
                <w:rFonts w:ascii="Sylfaen" w:hAnsi="Sylfaen"/>
                <w:i/>
                <w:iCs/>
                <w:sz w:val="20"/>
                <w:szCs w:val="20"/>
                <w:lang w:val="ru" w:bidi="ar-SA"/>
              </w:rPr>
            </w:pPr>
            <w:r w:rsidRPr="000E4356">
              <w:rPr>
                <w:rFonts w:ascii="Sylfaen" w:hAnsi="Sylfaen"/>
                <w:i/>
                <w:iCs/>
                <w:sz w:val="20"/>
                <w:szCs w:val="20"/>
                <w:lang w:val="ru" w:bidi="ar-SA"/>
              </w:rPr>
              <w:t> </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i/>
                <w:iCs/>
                <w:sz w:val="20"/>
                <w:szCs w:val="20"/>
                <w:lang w:val="ru" w:bidi="ar-SA"/>
              </w:rPr>
            </w:pPr>
            <w:r w:rsidRPr="000E4356">
              <w:rPr>
                <w:rFonts w:ascii="Sylfaen" w:hAnsi="Sylfaen"/>
                <w:i/>
                <w:iCs/>
                <w:sz w:val="20"/>
                <w:szCs w:val="20"/>
                <w:lang w:val="ru" w:bidi="ar-SA"/>
              </w:rPr>
              <w:t> </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i/>
                <w:iCs/>
                <w:sz w:val="20"/>
                <w:szCs w:val="20"/>
                <w:lang w:val="ru" w:bidi="ar-SA"/>
              </w:rPr>
            </w:pPr>
            <w:r w:rsidRPr="000E4356">
              <w:rPr>
                <w:rFonts w:ascii="Sylfaen" w:hAnsi="Sylfaen"/>
                <w:i/>
                <w:iCs/>
                <w:sz w:val="20"/>
                <w:szCs w:val="20"/>
                <w:lang w:val="ru" w:bidi="ar-SA"/>
              </w:rPr>
              <w:t> </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Строительство Р/Д скважин круглого сечения</w:t>
            </w:r>
            <w:proofErr w:type="gramStart"/>
            <w:r w:rsidRPr="000E4356">
              <w:rPr>
                <w:rFonts w:ascii="Sylfaen" w:hAnsi="Sylfaen"/>
                <w:sz w:val="20"/>
                <w:szCs w:val="20"/>
                <w:lang w:val="ru" w:bidi="ar-SA"/>
              </w:rPr>
              <w:t xml:space="preserve"> Д</w:t>
            </w:r>
            <w:proofErr w:type="gramEnd"/>
            <w:r w:rsidRPr="000E4356">
              <w:rPr>
                <w:rFonts w:ascii="Sylfaen" w:hAnsi="Sylfaen"/>
                <w:sz w:val="20"/>
                <w:szCs w:val="20"/>
                <w:lang w:val="ru" w:bidi="ar-SA"/>
              </w:rPr>
              <w:t>=1,5 м, Н=1,5 м (см. смету в разделе III)</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rPr>
                <w:rFonts w:ascii="Sylfaen" w:hAnsi="Sylfaen"/>
                <w:b/>
                <w:bCs/>
                <w:i/>
                <w:iCs/>
                <w:sz w:val="20"/>
                <w:szCs w:val="20"/>
                <w:lang w:val="ru" w:bidi="ar-SA"/>
              </w:rPr>
            </w:pPr>
            <w:r w:rsidRPr="000E4356">
              <w:rPr>
                <w:rFonts w:ascii="Sylfaen" w:hAnsi="Sylfaen"/>
                <w:b/>
                <w:bCs/>
                <w:i/>
                <w:iCs/>
                <w:sz w:val="20"/>
                <w:szCs w:val="20"/>
                <w:lang w:val="ru" w:bidi="ar-SA"/>
              </w:rPr>
              <w:t>Итого II.7. Ватерлиния -7</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14.95:</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II.8. Ватерлиния -8</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Земляные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IV класса,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133.00: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на почвах IV класса с компостом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41.00: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в грунтах III класса с обратной засыпкой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408.00: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Копание траншей вручную, выравнивание пола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18.00: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слоя подготовки песка толщиной h = 10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35.00: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15"/>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защитного слоя из песка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98.00: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Обратная засыпка траншеи из окультуренных грунтов с отсыпкой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449.00: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Технологические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Сталь (</w:t>
            </w:r>
            <w:proofErr w:type="spellStart"/>
            <w:proofErr w:type="gramStart"/>
            <w:r w:rsidRPr="000E4356">
              <w:rPr>
                <w:rFonts w:ascii="Sylfaen" w:hAnsi="Sylfaen"/>
                <w:sz w:val="20"/>
                <w:szCs w:val="20"/>
                <w:lang w:val="ru" w:bidi="ar-SA"/>
              </w:rPr>
              <w:t>Св</w:t>
            </w:r>
            <w:proofErr w:type="spellEnd"/>
            <w:proofErr w:type="gramEnd"/>
            <w:r w:rsidRPr="000E4356">
              <w:rPr>
                <w:rFonts w:ascii="Sylfaen" w:hAnsi="Sylfaen"/>
                <w:sz w:val="20"/>
                <w:szCs w:val="20"/>
                <w:lang w:val="ru" w:bidi="ar-SA"/>
              </w:rPr>
              <w:t>) эл. Монтаж сварочной трубы DN114x5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DN110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119,0: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DN90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312.0: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DN40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54.0: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Установка электромагнитных клапанов DN100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Сталь е. Монтаж приварных фланцев DN100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стальных деталей на стальные трубы DN100 (</w:t>
            </w:r>
            <w:proofErr w:type="spellStart"/>
            <w:r w:rsidRPr="000E4356">
              <w:rPr>
                <w:rFonts w:ascii="Sylfaen" w:hAnsi="Sylfaen"/>
                <w:sz w:val="20"/>
                <w:szCs w:val="20"/>
                <w:lang w:val="ru" w:bidi="ar-SA"/>
              </w:rPr>
              <w:t>St</w:t>
            </w:r>
            <w:proofErr w:type="spellEnd"/>
            <w:r w:rsidRPr="000E4356">
              <w:rPr>
                <w:rFonts w:ascii="Sylfaen" w:hAnsi="Sylfaen"/>
                <w:sz w:val="20"/>
                <w:szCs w:val="20"/>
                <w:lang w:val="ru" w:bidi="ar-SA"/>
              </w:rPr>
              <w:t>) (1 шт.)</w:t>
            </w:r>
          </w:p>
        </w:tc>
        <w:tc>
          <w:tcPr>
            <w:tcW w:w="943" w:type="dxa"/>
            <w:tcBorders>
              <w:top w:val="nil"/>
              <w:left w:val="nil"/>
              <w:bottom w:val="single" w:sz="4" w:space="0" w:color="auto"/>
              <w:right w:val="single" w:sz="4" w:space="0" w:color="auto"/>
            </w:tcBorders>
            <w:shd w:val="clear" w:color="auto" w:fill="auto"/>
            <w:noWrap/>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Дом:</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0,0055:</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Фитинги для полиэтиленовых труб DN90-DN40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9:</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Полиэтиленовая (HDPE) крышка DN40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 DN110 (ПНД) - монтаж металлических соединителей DN100 (</w:t>
            </w:r>
            <w:proofErr w:type="spellStart"/>
            <w:proofErr w:type="gramStart"/>
            <w:r w:rsidRPr="000E4356">
              <w:rPr>
                <w:rFonts w:ascii="Sylfaen" w:hAnsi="Sylfaen"/>
                <w:sz w:val="20"/>
                <w:szCs w:val="20"/>
                <w:lang w:val="ru" w:bidi="ar-SA"/>
              </w:rPr>
              <w:t>Ст</w:t>
            </w:r>
            <w:proofErr w:type="spellEnd"/>
            <w:proofErr w:type="gramEnd"/>
            <w:r w:rsidRPr="000E4356">
              <w:rPr>
                <w:rFonts w:ascii="Sylfaen" w:hAnsi="Sylfaen"/>
                <w:sz w:val="20"/>
                <w:szCs w:val="20"/>
                <w:lang w:val="ru" w:bidi="ar-SA"/>
              </w:rPr>
              <w:t>) (НС)</w:t>
            </w:r>
          </w:p>
        </w:tc>
        <w:tc>
          <w:tcPr>
            <w:tcW w:w="943" w:type="dxa"/>
            <w:tcBorders>
              <w:top w:val="nil"/>
              <w:left w:val="nil"/>
              <w:bottom w:val="single" w:sz="4" w:space="0" w:color="auto"/>
              <w:right w:val="single" w:sz="4" w:space="0" w:color="auto"/>
            </w:tcBorders>
            <w:shd w:val="clear" w:color="auto" w:fill="auto"/>
            <w:noWrap/>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Антикоррозионная изоляция поверхностей стальных труб Ду100 (</w:t>
            </w:r>
            <w:proofErr w:type="spellStart"/>
            <w:proofErr w:type="gramStart"/>
            <w:r w:rsidRPr="000E4356">
              <w:rPr>
                <w:rFonts w:ascii="Sylfaen" w:hAnsi="Sylfaen"/>
                <w:sz w:val="20"/>
                <w:szCs w:val="20"/>
                <w:lang w:val="ru" w:bidi="ar-SA"/>
              </w:rPr>
              <w:t>Ст</w:t>
            </w:r>
            <w:proofErr w:type="spellEnd"/>
            <w:proofErr w:type="gramEnd"/>
            <w:r w:rsidRPr="000E4356">
              <w:rPr>
                <w:rFonts w:ascii="Sylfaen" w:hAnsi="Sylfaen"/>
                <w:sz w:val="20"/>
                <w:szCs w:val="20"/>
                <w:lang w:val="ru" w:bidi="ar-SA"/>
              </w:rPr>
              <w:t>)</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0,5:</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9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lastRenderedPageBreak/>
              <w:t>12: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color w:val="000000"/>
                <w:sz w:val="20"/>
                <w:szCs w:val="20"/>
                <w:lang w:val="ru" w:bidi="ar-SA"/>
              </w:rPr>
            </w:pPr>
            <w:r w:rsidRPr="000E4356">
              <w:rPr>
                <w:rFonts w:ascii="Sylfaen" w:hAnsi="Sylfaen"/>
                <w:color w:val="000000"/>
                <w:sz w:val="20"/>
                <w:szCs w:val="20"/>
                <w:lang w:val="ru" w:bidi="ar-SA"/>
              </w:rPr>
              <w:t>Двухслойная покраска стальной (</w:t>
            </w:r>
            <w:proofErr w:type="spellStart"/>
            <w:proofErr w:type="gramStart"/>
            <w:r w:rsidRPr="000E4356">
              <w:rPr>
                <w:rFonts w:ascii="Sylfaen" w:hAnsi="Sylfaen"/>
                <w:color w:val="000000"/>
                <w:sz w:val="20"/>
                <w:szCs w:val="20"/>
                <w:lang w:val="ru" w:bidi="ar-SA"/>
              </w:rPr>
              <w:t>Ст</w:t>
            </w:r>
            <w:proofErr w:type="spellEnd"/>
            <w:proofErr w:type="gramEnd"/>
            <w:r w:rsidRPr="000E4356">
              <w:rPr>
                <w:rFonts w:ascii="Sylfaen" w:hAnsi="Sylfaen"/>
                <w:color w:val="000000"/>
                <w:sz w:val="20"/>
                <w:szCs w:val="20"/>
                <w:lang w:val="ru" w:bidi="ar-SA"/>
              </w:rPr>
              <w:t>) трубы Ду114х5 և стержневых частей антикоррозионной краской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Стойка для клапанов Ø 50 трубок և δ = 6 мм, 2 листа размером 100x100 мм, G средний = 4,8 кг</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sz w:val="20"/>
                <w:szCs w:val="20"/>
                <w:lang w:val="ru" w:bidi="ar-SA"/>
              </w:rPr>
            </w:pPr>
            <w:r w:rsidRPr="000E4356">
              <w:rPr>
                <w:rFonts w:ascii="Sylfaen" w:hAnsi="Sylfaen" w:cs="Sylfaen"/>
                <w:sz w:val="20"/>
                <w:szCs w:val="20"/>
                <w:lang w:val="ru" w:bidi="ar-SA"/>
              </w:rPr>
              <w:t>Дом:</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0,0048:</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стальных (</w:t>
            </w:r>
            <w:proofErr w:type="spellStart"/>
            <w:proofErr w:type="gramStart"/>
            <w:r w:rsidRPr="000E4356">
              <w:rPr>
                <w:rFonts w:ascii="Sylfaen" w:hAnsi="Sylfaen"/>
                <w:sz w:val="20"/>
                <w:szCs w:val="20"/>
                <w:lang w:val="ru" w:bidi="ar-SA"/>
              </w:rPr>
              <w:t>Ст</w:t>
            </w:r>
            <w:proofErr w:type="spellEnd"/>
            <w:proofErr w:type="gramEnd"/>
            <w:r w:rsidRPr="000E4356">
              <w:rPr>
                <w:rFonts w:ascii="Sylfaen" w:hAnsi="Sylfaen"/>
                <w:sz w:val="20"/>
                <w:szCs w:val="20"/>
                <w:lang w:val="ru" w:bidi="ar-SA"/>
              </w:rPr>
              <w:t>) Ду114х5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полиэтиленовых (ПНД) DN110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119,0: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Полиэтиленовые (ПНД) трубы DN90 испытание, промывка, дезинфекция</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312.0: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Полиэтиленовые (ПНД) трубы DN40 испытание, промывка, дезинфекция</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54.0: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rPr>
                <w:rFonts w:ascii="Sylfaen" w:hAnsi="Sylfaen"/>
                <w:b/>
                <w:bCs/>
                <w:i/>
                <w:iCs/>
                <w:sz w:val="20"/>
                <w:szCs w:val="20"/>
                <w:lang w:val="ru" w:bidi="ar-SA"/>
              </w:rPr>
            </w:pPr>
            <w:r w:rsidRPr="000E4356">
              <w:rPr>
                <w:rFonts w:ascii="Sylfaen" w:hAnsi="Sylfaen"/>
                <w:b/>
                <w:bCs/>
                <w:i/>
                <w:iCs/>
                <w:sz w:val="20"/>
                <w:szCs w:val="20"/>
                <w:lang w:val="ru" w:bidi="ar-SA"/>
              </w:rPr>
              <w:t>Итого II.8. Ватерлиния -8</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3,73:</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II.9. Ватерлиния -9</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Земляные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IV класса,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32.00: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на почвах IV класса с компостом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в грунтах III класса с обратной засыпкой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121.00: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Копание траншей вручную, выравнивание пола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слоя подготовки песка толщиной h = 10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15"/>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защитного слоя из песка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22.00: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Обратная засыпка траншеи из окультуренных грунтов с отсыпкой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129.00: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Технологические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DN50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140,0: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Детали полиэтиленовых труб DN90-50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Полиэтиленовая (HDPE) крышка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полиэтиленовых (ПНД)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140,0: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rPr>
                <w:rFonts w:ascii="Sylfaen" w:hAnsi="Sylfaen"/>
                <w:b/>
                <w:bCs/>
                <w:i/>
                <w:iCs/>
                <w:sz w:val="20"/>
                <w:szCs w:val="20"/>
                <w:lang w:val="ru" w:bidi="ar-SA"/>
              </w:rPr>
            </w:pPr>
            <w:r w:rsidRPr="000E4356">
              <w:rPr>
                <w:rFonts w:ascii="Sylfaen" w:hAnsi="Sylfaen"/>
                <w:b/>
                <w:bCs/>
                <w:i/>
                <w:iCs/>
                <w:sz w:val="20"/>
                <w:szCs w:val="20"/>
                <w:lang w:val="ru" w:bidi="ar-SA"/>
              </w:rPr>
              <w:t>Итого II.9. Ватерлиния -9</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0,71:</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II.10. Ватерлиния -10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Земляные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IV класса,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29.00: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III класса,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9.00: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lastRenderedPageBreak/>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в грунтах III класса с обратной засыпкой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152.00: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Копание траншей вручную, выравнивание пола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слоя подготовки песка толщиной h = 10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12.00: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15"/>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защитного слоя из песка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26.00: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Обратная засыпка траншеи из окультуренных грунтов с отсыпкой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152.00: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Технологические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DN50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165,0: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Фитинги для полиэтиленовых труб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Полиэтиленовая (HDPE) крышка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полиэтиленовых (ПНД)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165,0: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rPr>
                <w:rFonts w:ascii="Sylfaen" w:hAnsi="Sylfaen"/>
                <w:b/>
                <w:bCs/>
                <w:i/>
                <w:iCs/>
                <w:sz w:val="20"/>
                <w:szCs w:val="20"/>
                <w:lang w:val="ru" w:bidi="ar-SA"/>
              </w:rPr>
            </w:pPr>
            <w:r w:rsidRPr="000E4356">
              <w:rPr>
                <w:rFonts w:ascii="Sylfaen" w:hAnsi="Sylfaen"/>
                <w:b/>
                <w:bCs/>
                <w:i/>
                <w:iCs/>
                <w:sz w:val="20"/>
                <w:szCs w:val="20"/>
                <w:lang w:val="ru" w:bidi="ar-SA"/>
              </w:rPr>
              <w:t>Всего II.10. Ватерлиния -10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0,83:</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II.11. Ватерлиния -11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Земляные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IV класса,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62.00: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III класса,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в грунтах III класса с обратной засыпкой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245,50: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Копание траншей вручную, выравнивание пола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слоя подготовки песка толщиной h = 10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15"/>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защитного слоя из песка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45.00: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Обратная засыпка траншеи из окультуренных грунтов с отсыпкой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245,50: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Технологические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DN63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189,0: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DN50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Детали полиэтиленовых труб DN63-50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Полиэтиленовая (HDPE) крышка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Полиэтиленовые (ПНД) трубы DN63 испытание, промывка, дезинфекция</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189,0: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полиэтиленовых (ПНД)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rPr>
                <w:rFonts w:ascii="Sylfaen" w:hAnsi="Sylfaen"/>
                <w:b/>
                <w:bCs/>
                <w:i/>
                <w:iCs/>
                <w:sz w:val="20"/>
                <w:szCs w:val="20"/>
                <w:lang w:val="ru" w:bidi="ar-SA"/>
              </w:rPr>
            </w:pPr>
            <w:r w:rsidRPr="000E4356">
              <w:rPr>
                <w:rFonts w:ascii="Sylfaen" w:hAnsi="Sylfaen"/>
                <w:b/>
                <w:bCs/>
                <w:i/>
                <w:iCs/>
                <w:sz w:val="20"/>
                <w:szCs w:val="20"/>
                <w:lang w:val="ru" w:bidi="ar-SA"/>
              </w:rPr>
              <w:t>Всего II.11. Ватерлиния -11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1,4</w:t>
            </w:r>
            <w:r w:rsidRPr="000E4356">
              <w:rPr>
                <w:rFonts w:ascii="Sylfaen" w:hAnsi="Sylfaen"/>
                <w:b/>
                <w:bCs/>
                <w:sz w:val="20"/>
                <w:szCs w:val="20"/>
                <w:lang w:val="ru" w:bidi="ar-SA"/>
              </w:rPr>
              <w:lastRenderedPageBreak/>
              <w:t>6:</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lastRenderedPageBreak/>
              <w:t>II.12. Ватерлиния -12</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Земляные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IV класса,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на почвах IV класса с компостом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в грунтах III класса с обратной засыпкой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34.00: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Копание траншей вручную, выравнивание пола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слоя подготовки песка толщиной h = 10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15"/>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защитного слоя из песка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Обратная засыпка траншеи из окультуренных грунтов с отсыпкой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39.00: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Технологические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DN40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42,0: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Детали полиэтиленовых труб DN63-40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Полиэтиленовая (HDPE) крышка DN40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Полиэтиленовые (ПНД) трубы DN40 испытание, промывка, дезинфекция</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42,0: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rPr>
                <w:rFonts w:ascii="Sylfaen" w:hAnsi="Sylfaen"/>
                <w:b/>
                <w:bCs/>
                <w:i/>
                <w:iCs/>
                <w:sz w:val="20"/>
                <w:szCs w:val="20"/>
                <w:lang w:val="ru" w:bidi="ar-SA"/>
              </w:rPr>
            </w:pPr>
            <w:r w:rsidRPr="000E4356">
              <w:rPr>
                <w:rFonts w:ascii="Sylfaen" w:hAnsi="Sylfaen"/>
                <w:b/>
                <w:bCs/>
                <w:i/>
                <w:iCs/>
                <w:sz w:val="20"/>
                <w:szCs w:val="20"/>
                <w:lang w:val="ru" w:bidi="ar-SA"/>
              </w:rPr>
              <w:t>Всего II.12. Ватерлиния -12</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0,21:</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II.13. Ватерлиния-13</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Земляные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IV класса,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12.00: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в грунтах III класса с обратной засыпкой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49.00: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Копание траншей вручную, выравнивание пола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слоя подготовки песка толщиной h = 10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15"/>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защитного слоя из песка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Обратная засыпка траншеи из окультуренных грунтов с отсыпкой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49.00: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Технологические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DN40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53.0: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Фитинги полиэтиленовые DN110-40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Полиэтиленовая (HDPE) крышка DN40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Полиэтиленовые (ПНД) трубы DN40 испытание, промывка, дезинфекция</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53.0: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rPr>
                <w:rFonts w:ascii="Sylfaen" w:hAnsi="Sylfaen"/>
                <w:b/>
                <w:bCs/>
                <w:i/>
                <w:iCs/>
                <w:sz w:val="20"/>
                <w:szCs w:val="20"/>
                <w:lang w:val="ru" w:bidi="ar-SA"/>
              </w:rPr>
            </w:pPr>
            <w:r w:rsidRPr="000E4356">
              <w:rPr>
                <w:rFonts w:ascii="Sylfaen" w:hAnsi="Sylfaen"/>
                <w:b/>
                <w:bCs/>
                <w:i/>
                <w:iCs/>
                <w:sz w:val="20"/>
                <w:szCs w:val="20"/>
                <w:lang w:val="ru" w:bidi="ar-SA"/>
              </w:rPr>
              <w:lastRenderedPageBreak/>
              <w:t>Всего II.13. Ватерлиния-13</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0,26:</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II.14. Ватерлиния -14</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Земляные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IV класса,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25.00: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в грунтах III класса с обратной засыпкой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Копание траншей вручную, выравнивание пола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слоя подготовки песка толщиной h = 10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15"/>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защитного слоя из песка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17.00: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Обратная засыпка траншеи из окультуренных грунтов с отсыпкой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Технологические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DN50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108.0: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Полиэтиленовая (HDPE) крышка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полиэтиленовых (ПНД)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108.0: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rPr>
                <w:rFonts w:ascii="Sylfaen" w:hAnsi="Sylfaen"/>
                <w:b/>
                <w:bCs/>
                <w:i/>
                <w:iCs/>
                <w:sz w:val="20"/>
                <w:szCs w:val="20"/>
                <w:lang w:val="ru" w:bidi="ar-SA"/>
              </w:rPr>
            </w:pPr>
            <w:r w:rsidRPr="000E4356">
              <w:rPr>
                <w:rFonts w:ascii="Sylfaen" w:hAnsi="Sylfaen"/>
                <w:b/>
                <w:bCs/>
                <w:i/>
                <w:iCs/>
                <w:sz w:val="20"/>
                <w:szCs w:val="20"/>
                <w:lang w:val="ru" w:bidi="ar-SA"/>
              </w:rPr>
              <w:t>Итого II.14. Ватерлиния -14</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0,54:</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II.15. Ватерлиния -15</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Земляные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Резка асфальтобетонного покрытия</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150,0: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9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Снос асфальтобетонного покрытия 30% от общей площади асфальтобетонного покрытия траншеи ударным молотом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9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IV класса (снесенный асфальтобетон),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IV класса,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128.0: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на почвах IV класса с компостом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39.00: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в грунтах III класса с обратной засыпкой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437.00: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Копание траншей вручную, выравнивание пола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слоя подготовки песка толщиной h = 10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38.00: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15"/>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9:</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защитного слоя из песка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105.00: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Обратная засыпка траншеи из окультуренных грунтов с отсыпкой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451.00: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lastRenderedPageBreak/>
              <w:t>11: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гравийного подготовительного слоя толщиной h = 15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98.00: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Реализация крупнозернистого асфальтобетона толщиной h = 6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98.00: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Исполнение зернистого асфальтобетонного покрытия толщиной h = 4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98.00: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Технологические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Сталь (</w:t>
            </w:r>
            <w:proofErr w:type="spellStart"/>
            <w:proofErr w:type="gramStart"/>
            <w:r w:rsidRPr="000E4356">
              <w:rPr>
                <w:rFonts w:ascii="Sylfaen" w:hAnsi="Sylfaen"/>
                <w:sz w:val="20"/>
                <w:szCs w:val="20"/>
                <w:lang w:val="ru" w:bidi="ar-SA"/>
              </w:rPr>
              <w:t>Св</w:t>
            </w:r>
            <w:proofErr w:type="spellEnd"/>
            <w:proofErr w:type="gramEnd"/>
            <w:r w:rsidRPr="000E4356">
              <w:rPr>
                <w:rFonts w:ascii="Sylfaen" w:hAnsi="Sylfaen"/>
                <w:sz w:val="20"/>
                <w:szCs w:val="20"/>
                <w:lang w:val="ru" w:bidi="ar-SA"/>
              </w:rPr>
              <w:t>) эл. Монтаж сварных труб в траншеи DN114x5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Сталь (</w:t>
            </w:r>
            <w:proofErr w:type="spellStart"/>
            <w:proofErr w:type="gramStart"/>
            <w:r w:rsidRPr="000E4356">
              <w:rPr>
                <w:rFonts w:ascii="Sylfaen" w:hAnsi="Sylfaen"/>
                <w:sz w:val="20"/>
                <w:szCs w:val="20"/>
                <w:lang w:val="ru" w:bidi="ar-SA"/>
              </w:rPr>
              <w:t>Св</w:t>
            </w:r>
            <w:proofErr w:type="spellEnd"/>
            <w:proofErr w:type="gramEnd"/>
            <w:r w:rsidRPr="000E4356">
              <w:rPr>
                <w:rFonts w:ascii="Sylfaen" w:hAnsi="Sylfaen"/>
                <w:sz w:val="20"/>
                <w:szCs w:val="20"/>
                <w:lang w:val="ru" w:bidi="ar-SA"/>
              </w:rPr>
              <w:t>) эл. Монтаж сварных труб в траншеях DN57x5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DN110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237.0: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DN63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133.0: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DN50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150,0: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Установка электромагнитных клапанов DN100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Установка электромагнитных клапанов DN50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Сталь е. Монтаж приварных фланцев DN100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9:</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Сталь е. Монтаж приварных фланцев DN50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стальных деталей на стальные трубы DN100 (</w:t>
            </w:r>
            <w:proofErr w:type="spellStart"/>
            <w:r w:rsidRPr="000E4356">
              <w:rPr>
                <w:rFonts w:ascii="Sylfaen" w:hAnsi="Sylfaen"/>
                <w:sz w:val="20"/>
                <w:szCs w:val="20"/>
                <w:lang w:val="ru" w:bidi="ar-SA"/>
              </w:rPr>
              <w:t>St</w:t>
            </w:r>
            <w:proofErr w:type="spellEnd"/>
            <w:r w:rsidRPr="000E4356">
              <w:rPr>
                <w:rFonts w:ascii="Sylfaen" w:hAnsi="Sylfaen"/>
                <w:sz w:val="20"/>
                <w:szCs w:val="20"/>
                <w:lang w:val="ru" w:bidi="ar-SA"/>
              </w:rPr>
              <w:t>) (1 шт.)</w:t>
            </w:r>
          </w:p>
        </w:tc>
        <w:tc>
          <w:tcPr>
            <w:tcW w:w="943" w:type="dxa"/>
            <w:tcBorders>
              <w:top w:val="nil"/>
              <w:left w:val="nil"/>
              <w:bottom w:val="single" w:sz="4" w:space="0" w:color="auto"/>
              <w:right w:val="single" w:sz="4" w:space="0" w:color="auto"/>
            </w:tcBorders>
            <w:shd w:val="clear" w:color="auto" w:fill="auto"/>
            <w:noWrap/>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Дом:</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0,011: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Фитинги для полиэтиленовых труб DN63-DN50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Полиэтиленовая (HDPE) крышка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 DN110 (ПНД) - монтаж металлических соединителей DN100 (</w:t>
            </w:r>
            <w:proofErr w:type="spellStart"/>
            <w:proofErr w:type="gramStart"/>
            <w:r w:rsidRPr="000E4356">
              <w:rPr>
                <w:rFonts w:ascii="Sylfaen" w:hAnsi="Sylfaen"/>
                <w:sz w:val="20"/>
                <w:szCs w:val="20"/>
                <w:lang w:val="ru" w:bidi="ar-SA"/>
              </w:rPr>
              <w:t>Ст</w:t>
            </w:r>
            <w:proofErr w:type="spellEnd"/>
            <w:proofErr w:type="gramEnd"/>
            <w:r w:rsidRPr="000E4356">
              <w:rPr>
                <w:rFonts w:ascii="Sylfaen" w:hAnsi="Sylfaen"/>
                <w:sz w:val="20"/>
                <w:szCs w:val="20"/>
                <w:lang w:val="ru" w:bidi="ar-SA"/>
              </w:rPr>
              <w:t>) (НС)</w:t>
            </w:r>
          </w:p>
        </w:tc>
        <w:tc>
          <w:tcPr>
            <w:tcW w:w="943" w:type="dxa"/>
            <w:tcBorders>
              <w:top w:val="nil"/>
              <w:left w:val="nil"/>
              <w:bottom w:val="single" w:sz="4" w:space="0" w:color="auto"/>
              <w:right w:val="single" w:sz="4" w:space="0" w:color="auto"/>
            </w:tcBorders>
            <w:shd w:val="clear" w:color="auto" w:fill="auto"/>
            <w:noWrap/>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 DN63 (ПНД) - монтаж металлических соединителей DN50 (</w:t>
            </w:r>
            <w:proofErr w:type="spellStart"/>
            <w:proofErr w:type="gramStart"/>
            <w:r w:rsidRPr="000E4356">
              <w:rPr>
                <w:rFonts w:ascii="Sylfaen" w:hAnsi="Sylfaen"/>
                <w:sz w:val="20"/>
                <w:szCs w:val="20"/>
                <w:lang w:val="ru" w:bidi="ar-SA"/>
              </w:rPr>
              <w:t>Ст</w:t>
            </w:r>
            <w:proofErr w:type="spellEnd"/>
            <w:proofErr w:type="gramEnd"/>
            <w:r w:rsidRPr="000E4356">
              <w:rPr>
                <w:rFonts w:ascii="Sylfaen" w:hAnsi="Sylfaen"/>
                <w:sz w:val="20"/>
                <w:szCs w:val="20"/>
                <w:lang w:val="ru" w:bidi="ar-SA"/>
              </w:rPr>
              <w:t>) (НС)</w:t>
            </w:r>
          </w:p>
        </w:tc>
        <w:tc>
          <w:tcPr>
            <w:tcW w:w="943" w:type="dxa"/>
            <w:tcBorders>
              <w:top w:val="nil"/>
              <w:left w:val="nil"/>
              <w:bottom w:val="single" w:sz="4" w:space="0" w:color="auto"/>
              <w:right w:val="single" w:sz="4" w:space="0" w:color="auto"/>
            </w:tcBorders>
            <w:shd w:val="clear" w:color="auto" w:fill="auto"/>
            <w:noWrap/>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Антикоррозионная изоляция поверхностей стальных труб Ду100 (</w:t>
            </w:r>
            <w:proofErr w:type="spellStart"/>
            <w:proofErr w:type="gramStart"/>
            <w:r w:rsidRPr="000E4356">
              <w:rPr>
                <w:rFonts w:ascii="Sylfaen" w:hAnsi="Sylfaen"/>
                <w:sz w:val="20"/>
                <w:szCs w:val="20"/>
                <w:lang w:val="ru" w:bidi="ar-SA"/>
              </w:rPr>
              <w:t>Ст</w:t>
            </w:r>
            <w:proofErr w:type="spellEnd"/>
            <w:proofErr w:type="gramEnd"/>
            <w:r w:rsidRPr="000E4356">
              <w:rPr>
                <w:rFonts w:ascii="Sylfaen" w:hAnsi="Sylfaen"/>
                <w:sz w:val="20"/>
                <w:szCs w:val="20"/>
                <w:lang w:val="ru" w:bidi="ar-SA"/>
              </w:rPr>
              <w:t>)</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Антикоррозионная изоляция поверхностей стальных труб Ду50 (</w:t>
            </w:r>
            <w:proofErr w:type="spellStart"/>
            <w:proofErr w:type="gramStart"/>
            <w:r w:rsidRPr="000E4356">
              <w:rPr>
                <w:rFonts w:ascii="Sylfaen" w:hAnsi="Sylfaen"/>
                <w:sz w:val="20"/>
                <w:szCs w:val="20"/>
                <w:lang w:val="ru" w:bidi="ar-SA"/>
              </w:rPr>
              <w:t>Ст</w:t>
            </w:r>
            <w:proofErr w:type="spellEnd"/>
            <w:proofErr w:type="gramEnd"/>
            <w:r w:rsidRPr="000E4356">
              <w:rPr>
                <w:rFonts w:ascii="Sylfaen" w:hAnsi="Sylfaen"/>
                <w:sz w:val="20"/>
                <w:szCs w:val="20"/>
                <w:lang w:val="ru" w:bidi="ar-SA"/>
              </w:rPr>
              <w:t>)</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0,5:</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9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color w:val="000000"/>
                <w:sz w:val="20"/>
                <w:szCs w:val="20"/>
                <w:lang w:val="ru" w:bidi="ar-SA"/>
              </w:rPr>
            </w:pPr>
            <w:r w:rsidRPr="000E4356">
              <w:rPr>
                <w:rFonts w:ascii="Sylfaen" w:hAnsi="Sylfaen"/>
                <w:color w:val="000000"/>
                <w:sz w:val="20"/>
                <w:szCs w:val="20"/>
                <w:lang w:val="ru" w:bidi="ar-SA"/>
              </w:rPr>
              <w:t>Двухслойная окраска поверхности труб из стали (</w:t>
            </w:r>
            <w:proofErr w:type="spellStart"/>
            <w:proofErr w:type="gramStart"/>
            <w:r w:rsidRPr="000E4356">
              <w:rPr>
                <w:rFonts w:ascii="Sylfaen" w:hAnsi="Sylfaen"/>
                <w:color w:val="000000"/>
                <w:sz w:val="20"/>
                <w:szCs w:val="20"/>
                <w:lang w:val="ru" w:bidi="ar-SA"/>
              </w:rPr>
              <w:t>Ст</w:t>
            </w:r>
            <w:proofErr w:type="spellEnd"/>
            <w:proofErr w:type="gramEnd"/>
            <w:r w:rsidRPr="000E4356">
              <w:rPr>
                <w:rFonts w:ascii="Sylfaen" w:hAnsi="Sylfaen"/>
                <w:color w:val="000000"/>
                <w:sz w:val="20"/>
                <w:szCs w:val="20"/>
                <w:lang w:val="ru" w:bidi="ar-SA"/>
              </w:rPr>
              <w:t>) Ду114х5, Ду57х5 антикоррозионной краской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18:</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Стойка для клапанов Ø 50 трубок և δ = 6 мм, 2 листа размером 100x100 мм, G средний = 4,8 кг</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sz w:val="20"/>
                <w:szCs w:val="20"/>
                <w:lang w:val="ru" w:bidi="ar-SA"/>
              </w:rPr>
            </w:pPr>
            <w:r w:rsidRPr="000E4356">
              <w:rPr>
                <w:rFonts w:ascii="Sylfaen" w:hAnsi="Sylfaen" w:cs="Sylfaen"/>
                <w:sz w:val="20"/>
                <w:szCs w:val="20"/>
                <w:lang w:val="ru" w:bidi="ar-SA"/>
              </w:rPr>
              <w:t>Дом:</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0,0096:</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19:</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стальных (</w:t>
            </w:r>
            <w:proofErr w:type="spellStart"/>
            <w:proofErr w:type="gramStart"/>
            <w:r w:rsidRPr="000E4356">
              <w:rPr>
                <w:rFonts w:ascii="Sylfaen" w:hAnsi="Sylfaen"/>
                <w:sz w:val="20"/>
                <w:szCs w:val="20"/>
                <w:lang w:val="ru" w:bidi="ar-SA"/>
              </w:rPr>
              <w:t>Ст</w:t>
            </w:r>
            <w:proofErr w:type="spellEnd"/>
            <w:proofErr w:type="gramEnd"/>
            <w:r w:rsidRPr="000E4356">
              <w:rPr>
                <w:rFonts w:ascii="Sylfaen" w:hAnsi="Sylfaen"/>
                <w:sz w:val="20"/>
                <w:szCs w:val="20"/>
                <w:lang w:val="ru" w:bidi="ar-SA"/>
              </w:rPr>
              <w:t>) Ду114х5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20:</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стальных (</w:t>
            </w:r>
            <w:proofErr w:type="spellStart"/>
            <w:proofErr w:type="gramStart"/>
            <w:r w:rsidRPr="000E4356">
              <w:rPr>
                <w:rFonts w:ascii="Sylfaen" w:hAnsi="Sylfaen"/>
                <w:sz w:val="20"/>
                <w:szCs w:val="20"/>
                <w:lang w:val="ru" w:bidi="ar-SA"/>
              </w:rPr>
              <w:t>Ст</w:t>
            </w:r>
            <w:proofErr w:type="spellEnd"/>
            <w:proofErr w:type="gramEnd"/>
            <w:r w:rsidRPr="000E4356">
              <w:rPr>
                <w:rFonts w:ascii="Sylfaen" w:hAnsi="Sylfaen"/>
                <w:sz w:val="20"/>
                <w:szCs w:val="20"/>
                <w:lang w:val="ru" w:bidi="ar-SA"/>
              </w:rPr>
              <w:t>) Ду57х5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lastRenderedPageBreak/>
              <w:t>21: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полиэтиленовых (ПНД) DN110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237.0: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Полиэтиленовые (ПНД) трубы DN63 испытание, промывка, дезинфекция</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133.0: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полиэтиленовых (ПНД)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150,0: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rPr>
                <w:rFonts w:ascii="Sylfaen" w:hAnsi="Sylfaen"/>
                <w:b/>
                <w:bCs/>
                <w:i/>
                <w:iCs/>
                <w:sz w:val="20"/>
                <w:szCs w:val="20"/>
                <w:lang w:val="ru" w:bidi="ar-SA"/>
              </w:rPr>
            </w:pPr>
            <w:r w:rsidRPr="000E4356">
              <w:rPr>
                <w:rFonts w:ascii="Sylfaen" w:hAnsi="Sylfaen"/>
                <w:b/>
                <w:bCs/>
                <w:i/>
                <w:iCs/>
                <w:sz w:val="20"/>
                <w:szCs w:val="20"/>
                <w:lang w:val="ru" w:bidi="ar-SA"/>
              </w:rPr>
              <w:t>Итого II.15. Ватерлиния -15</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5.16:</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II.16. Ватерлиния -16</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Земляные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Резка асфальтобетонного покрытия</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9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Снос асфальтобетонного покрытия 30% от общей площади асфальтобетонного покрытия траншеи ударным молотом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9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IV класса (снесенный асфальтобетон),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26.0: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IV класса,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90,5:</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III класса,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7.5:</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в грунтах III класса с обратной засыпкой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462.50: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Копание траншей вручную, выравнивание пола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18.00: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слоя подготовки песка толщиной h = 10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37.00: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15"/>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9:</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защитного слоя из песка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86.00: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Обратная засыпка траншеи из окультуренных грунтов с отсыпкой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462.00: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гравийного подготовительного слоя толщиной h = 15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130.00: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Реализация крупнозернистого асфальтобетона толщиной h = 6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130.00: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Исполнение зернистого асфальтобетонного покрытия толщиной h = 4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130.00: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Технологические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Сталь (</w:t>
            </w:r>
            <w:proofErr w:type="spellStart"/>
            <w:proofErr w:type="gramStart"/>
            <w:r w:rsidRPr="000E4356">
              <w:rPr>
                <w:rFonts w:ascii="Sylfaen" w:hAnsi="Sylfaen"/>
                <w:sz w:val="20"/>
                <w:szCs w:val="20"/>
                <w:lang w:val="ru" w:bidi="ar-SA"/>
              </w:rPr>
              <w:t>Св</w:t>
            </w:r>
            <w:proofErr w:type="spellEnd"/>
            <w:proofErr w:type="gramEnd"/>
            <w:r w:rsidRPr="000E4356">
              <w:rPr>
                <w:rFonts w:ascii="Sylfaen" w:hAnsi="Sylfaen"/>
                <w:sz w:val="20"/>
                <w:szCs w:val="20"/>
                <w:lang w:val="ru" w:bidi="ar-SA"/>
              </w:rPr>
              <w:t>) эл. Монтаж сварных труб в траншеях DN57x5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DN63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315.0: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DN50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195.0: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Установка электромагнитных клапанов DN50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lastRenderedPageBreak/>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Сталь е. Монтаж приварных фланцев DN50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Фитинги для полиэтиленовых труб DN63-DN50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Полиэтиленовая (HDPE) крышка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 DN63 (ПНД) - монтаж металлических соединителей DN50 (</w:t>
            </w:r>
            <w:proofErr w:type="spellStart"/>
            <w:proofErr w:type="gramStart"/>
            <w:r w:rsidRPr="000E4356">
              <w:rPr>
                <w:rFonts w:ascii="Sylfaen" w:hAnsi="Sylfaen"/>
                <w:sz w:val="20"/>
                <w:szCs w:val="20"/>
                <w:lang w:val="ru" w:bidi="ar-SA"/>
              </w:rPr>
              <w:t>Ст</w:t>
            </w:r>
            <w:proofErr w:type="spellEnd"/>
            <w:proofErr w:type="gramEnd"/>
            <w:r w:rsidRPr="000E4356">
              <w:rPr>
                <w:rFonts w:ascii="Sylfaen" w:hAnsi="Sylfaen"/>
                <w:sz w:val="20"/>
                <w:szCs w:val="20"/>
                <w:lang w:val="ru" w:bidi="ar-SA"/>
              </w:rPr>
              <w:t>) (НС)</w:t>
            </w:r>
          </w:p>
        </w:tc>
        <w:tc>
          <w:tcPr>
            <w:tcW w:w="943" w:type="dxa"/>
            <w:tcBorders>
              <w:top w:val="nil"/>
              <w:left w:val="nil"/>
              <w:bottom w:val="single" w:sz="4" w:space="0" w:color="auto"/>
              <w:right w:val="single" w:sz="4" w:space="0" w:color="auto"/>
            </w:tcBorders>
            <w:shd w:val="clear" w:color="auto" w:fill="auto"/>
            <w:noWrap/>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9:</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Антикоррозионная изоляция поверхностей стальных труб Ду50 (</w:t>
            </w:r>
            <w:proofErr w:type="spellStart"/>
            <w:proofErr w:type="gramStart"/>
            <w:r w:rsidRPr="000E4356">
              <w:rPr>
                <w:rFonts w:ascii="Sylfaen" w:hAnsi="Sylfaen"/>
                <w:sz w:val="20"/>
                <w:szCs w:val="20"/>
                <w:lang w:val="ru" w:bidi="ar-SA"/>
              </w:rPr>
              <w:t>Ст</w:t>
            </w:r>
            <w:proofErr w:type="spellEnd"/>
            <w:proofErr w:type="gramEnd"/>
            <w:r w:rsidRPr="000E4356">
              <w:rPr>
                <w:rFonts w:ascii="Sylfaen" w:hAnsi="Sylfaen"/>
                <w:sz w:val="20"/>
                <w:szCs w:val="20"/>
                <w:lang w:val="ru" w:bidi="ar-SA"/>
              </w:rPr>
              <w:t>)</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0,5:</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color w:val="000000"/>
                <w:sz w:val="20"/>
                <w:szCs w:val="20"/>
                <w:lang w:val="ru" w:bidi="ar-SA"/>
              </w:rPr>
            </w:pPr>
            <w:r w:rsidRPr="000E4356">
              <w:rPr>
                <w:rFonts w:ascii="Sylfaen" w:hAnsi="Sylfaen"/>
                <w:color w:val="000000"/>
                <w:sz w:val="20"/>
                <w:szCs w:val="20"/>
                <w:lang w:val="ru" w:bidi="ar-SA"/>
              </w:rPr>
              <w:t>Двухслойная покраска поверхностей труб из стали (</w:t>
            </w:r>
            <w:proofErr w:type="spellStart"/>
            <w:proofErr w:type="gramStart"/>
            <w:r w:rsidRPr="000E4356">
              <w:rPr>
                <w:rFonts w:ascii="Sylfaen" w:hAnsi="Sylfaen"/>
                <w:color w:val="000000"/>
                <w:sz w:val="20"/>
                <w:szCs w:val="20"/>
                <w:lang w:val="ru" w:bidi="ar-SA"/>
              </w:rPr>
              <w:t>Ст</w:t>
            </w:r>
            <w:proofErr w:type="spellEnd"/>
            <w:proofErr w:type="gramEnd"/>
            <w:r w:rsidRPr="000E4356">
              <w:rPr>
                <w:rFonts w:ascii="Sylfaen" w:hAnsi="Sylfaen"/>
                <w:color w:val="000000"/>
                <w:sz w:val="20"/>
                <w:szCs w:val="20"/>
                <w:lang w:val="ru" w:bidi="ar-SA"/>
              </w:rPr>
              <w:t>) Ду57х5 антикоррозионной краской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0,5:</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Стойка для клапанов Ø 50 трубок և δ = 6 мм, 2 листа размером 100x100 мм, G средний = 4,8 кг</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sz w:val="20"/>
                <w:szCs w:val="20"/>
                <w:lang w:val="ru" w:bidi="ar-SA"/>
              </w:rPr>
            </w:pPr>
            <w:r w:rsidRPr="000E4356">
              <w:rPr>
                <w:rFonts w:ascii="Sylfaen" w:hAnsi="Sylfaen" w:cs="Sylfaen"/>
                <w:sz w:val="20"/>
                <w:szCs w:val="20"/>
                <w:lang w:val="ru" w:bidi="ar-SA"/>
              </w:rPr>
              <w:t>Дом:</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0,0048:</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стальных (</w:t>
            </w:r>
            <w:proofErr w:type="spellStart"/>
            <w:proofErr w:type="gramStart"/>
            <w:r w:rsidRPr="000E4356">
              <w:rPr>
                <w:rFonts w:ascii="Sylfaen" w:hAnsi="Sylfaen"/>
                <w:sz w:val="20"/>
                <w:szCs w:val="20"/>
                <w:lang w:val="ru" w:bidi="ar-SA"/>
              </w:rPr>
              <w:t>Ст</w:t>
            </w:r>
            <w:proofErr w:type="spellEnd"/>
            <w:proofErr w:type="gramEnd"/>
            <w:r w:rsidRPr="000E4356">
              <w:rPr>
                <w:rFonts w:ascii="Sylfaen" w:hAnsi="Sylfaen"/>
                <w:sz w:val="20"/>
                <w:szCs w:val="20"/>
                <w:lang w:val="ru" w:bidi="ar-SA"/>
              </w:rPr>
              <w:t>) Ду57х5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Полиэтиленовые (ПНД) трубы DN63 испытание, промывка, дезинфекция</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315.0: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полиэтиленовых (ПНД)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195.0: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rPr>
                <w:rFonts w:ascii="Sylfaen" w:hAnsi="Sylfaen"/>
                <w:b/>
                <w:bCs/>
                <w:i/>
                <w:iCs/>
                <w:sz w:val="20"/>
                <w:szCs w:val="20"/>
                <w:lang w:val="ru" w:bidi="ar-SA"/>
              </w:rPr>
            </w:pPr>
            <w:r w:rsidRPr="000E4356">
              <w:rPr>
                <w:rFonts w:ascii="Sylfaen" w:hAnsi="Sylfaen"/>
                <w:b/>
                <w:bCs/>
                <w:i/>
                <w:iCs/>
                <w:sz w:val="20"/>
                <w:szCs w:val="20"/>
                <w:lang w:val="ru" w:bidi="ar-SA"/>
              </w:rPr>
              <w:t>Итого II.16. Ватерлиния -16</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4.44:</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II.17. Ватерлиния -17</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Земляные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IV класса,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53.00: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на почвах IV класса с компостом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в грунтах III класса с обратной засыпкой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190.00: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Копание траншей вручную, выравнивание пола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слоя подготовки песка толщиной h = 10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16.00: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15"/>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защитного слоя из песка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37.00: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Обратная засыпка траншеи из окультуренных грунтов с отсыпкой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200.00: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Технологические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DN63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120,0: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DN50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Фитинги полиэтиленовые DN110-DN50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Полиэтиленовая (HDPE) крышка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Полиэтиленовые (ПНД) трубы DN63 испытание, промывка, дезинфекция</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120,0: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lastRenderedPageBreak/>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полиэтиленовых (ПНД)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rPr>
                <w:rFonts w:ascii="Sylfaen" w:hAnsi="Sylfaen"/>
                <w:b/>
                <w:bCs/>
                <w:i/>
                <w:iCs/>
                <w:sz w:val="20"/>
                <w:szCs w:val="20"/>
                <w:lang w:val="ru" w:bidi="ar-SA"/>
              </w:rPr>
            </w:pPr>
            <w:r w:rsidRPr="000E4356">
              <w:rPr>
                <w:rFonts w:ascii="Sylfaen" w:hAnsi="Sylfaen"/>
                <w:b/>
                <w:bCs/>
                <w:i/>
                <w:iCs/>
                <w:sz w:val="20"/>
                <w:szCs w:val="20"/>
                <w:lang w:val="ru" w:bidi="ar-SA"/>
              </w:rPr>
              <w:t>Итого II.17. Ватерлиния -17</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1.19:</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II.18. Ватерлиния -18</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Земляные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IV класса,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75.00: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на почвах IV класса с компостом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34.00: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в грунтах III класса с обратной засыпкой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255.00: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Копание траншей вручную, выравнивание пола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11.00: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слоя подготовки песка толщиной h = 10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22.00: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15"/>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защитного слоя из песка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52.00: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Обратная засыпка траншеи из окультуренных грунтов с отсыпкой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290.00: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Технологические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DN90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143.0: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DN50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121.0: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DN40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47,0: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Фитинги полиэтиленовые DN110-DN40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Полиэтиленовая (HDPE) крышка DN40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Полиэтиленовые (ПНД) трубы DN90 испытание, промывка, дезинфекция</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143.0: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полиэтиленовых (ПНД)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121.0: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Полиэтиленовые (ПНД) трубы DN40 испытание, промывка, дезинфекция</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47,0: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rPr>
                <w:rFonts w:ascii="Sylfaen" w:hAnsi="Sylfaen"/>
                <w:b/>
                <w:bCs/>
                <w:i/>
                <w:iCs/>
                <w:sz w:val="20"/>
                <w:szCs w:val="20"/>
                <w:lang w:val="ru" w:bidi="ar-SA"/>
              </w:rPr>
            </w:pPr>
            <w:r w:rsidRPr="000E4356">
              <w:rPr>
                <w:rFonts w:ascii="Sylfaen" w:hAnsi="Sylfaen"/>
                <w:b/>
                <w:bCs/>
                <w:i/>
                <w:iCs/>
                <w:sz w:val="20"/>
                <w:szCs w:val="20"/>
                <w:lang w:val="ru" w:bidi="ar-SA"/>
              </w:rPr>
              <w:t>Итого II.18. Ватерлиния -18</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1,86:</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II.19. Ватерлиния -19</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Земляные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IV класса,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52.00: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на почвах IV класса с компостом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в грунтах III класса с обратной засыпкой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188.00: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lastRenderedPageBreak/>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Копание траншей вручную, выравнивание пола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слоя подготовки песка толщиной h = 10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16.00: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15"/>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защитного слоя из песка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36.00: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Обратная засыпка траншеи из окультуренных грунтов с отсыпкой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198.00: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Технологические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DN63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110.0: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DN50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106.0: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Фитинги для полиэтиленовых труб DN90-DN50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Полиэтиленовая (HDPE) крышка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Полиэтиленовые (ПНД) трубы DN63 испытание, промывка, дезинфекция</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110.0: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полиэтиленовых (ПНД)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106.0: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rPr>
                <w:rFonts w:ascii="Sylfaen" w:hAnsi="Sylfaen"/>
                <w:b/>
                <w:bCs/>
                <w:i/>
                <w:iCs/>
                <w:sz w:val="20"/>
                <w:szCs w:val="20"/>
                <w:lang w:val="ru" w:bidi="ar-SA"/>
              </w:rPr>
            </w:pPr>
            <w:r w:rsidRPr="000E4356">
              <w:rPr>
                <w:rFonts w:ascii="Sylfaen" w:hAnsi="Sylfaen"/>
                <w:b/>
                <w:bCs/>
                <w:i/>
                <w:iCs/>
                <w:sz w:val="20"/>
                <w:szCs w:val="20"/>
                <w:lang w:val="ru" w:bidi="ar-SA"/>
              </w:rPr>
              <w:t>Итого II.19. Ватерлиния -19</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1.17:</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II.20. Ватерлиния -20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Земляные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IV класса,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29.00: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на почвах IV класса с компостом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в грунтах III класса с обратной засыпкой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102.00: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Копание траншей вручную, выравнивание пола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слоя подготовки песка толщиной h = 10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9.00: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15"/>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защитного слоя из песка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Обратная засыпка траншеи из окультуренных грунтов с отсыпкой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107.00: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Технологические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DN50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63,0: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DN40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Фитинги для полиэтиленовых труб DN50-DN40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Полиэтиленовая (HDPE) крышка DN40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полиэтиленовых (ПНД)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63,0: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lastRenderedPageBreak/>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Полиэтиленовые (ПНД) трубы DN40 испытание, промывка, дезинфекция</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rPr>
                <w:rFonts w:ascii="Sylfaen" w:hAnsi="Sylfaen"/>
                <w:b/>
                <w:bCs/>
                <w:i/>
                <w:iCs/>
                <w:sz w:val="20"/>
                <w:szCs w:val="20"/>
                <w:lang w:val="ru" w:bidi="ar-SA"/>
              </w:rPr>
            </w:pPr>
            <w:r w:rsidRPr="000E4356">
              <w:rPr>
                <w:rFonts w:ascii="Sylfaen" w:hAnsi="Sylfaen"/>
                <w:b/>
                <w:bCs/>
                <w:i/>
                <w:iCs/>
                <w:sz w:val="20"/>
                <w:szCs w:val="20"/>
                <w:lang w:val="ru" w:bidi="ar-SA"/>
              </w:rPr>
              <w:t>Итого II.20. Ватерлиния -20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0,60:</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II.21. Ватерлиния -21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Земляные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IV класса,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21.00: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в грунтах III класса с обратной засыпкой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84.00: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Копание траншей вручную, выравнивание пола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слоя подготовки песка толщиной h = 10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15"/>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защитного слоя из песка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14.00: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Обратная засыпка траншеи из окультуренных грунтов с отсыпкой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84.00: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Технологические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DN50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91,0: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Фитинги для полиэтиленовых труб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Полиэтиленовая (HDPE) крышка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полиэтиленовых (ПНД)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91,0: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rPr>
                <w:rFonts w:ascii="Sylfaen" w:hAnsi="Sylfaen"/>
                <w:b/>
                <w:bCs/>
                <w:i/>
                <w:iCs/>
                <w:sz w:val="20"/>
                <w:szCs w:val="20"/>
                <w:lang w:val="ru" w:bidi="ar-SA"/>
              </w:rPr>
            </w:pPr>
            <w:r w:rsidRPr="000E4356">
              <w:rPr>
                <w:rFonts w:ascii="Sylfaen" w:hAnsi="Sylfaen"/>
                <w:b/>
                <w:bCs/>
                <w:i/>
                <w:iCs/>
                <w:sz w:val="20"/>
                <w:szCs w:val="20"/>
                <w:lang w:val="ru" w:bidi="ar-SA"/>
              </w:rPr>
              <w:t>Итого II.21. Ватерлиния -21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0,46:</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II.22. Ватерлиния -22</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Земляные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IV класса,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42.00: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на почвах IV класса с компостом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в грунтах III класса с обратной засыпкой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145.00: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Копание траншей вручную, выравнивание пола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слоя подготовки песка толщиной h = 10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13.00: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15"/>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защитного слоя из песка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29.00: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Обратная засыпка траншеи из окультуренных грунтов с отсыпкой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165.00: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Технологические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DN50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180,0: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lastRenderedPageBreak/>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Фитинги полиэтиленовые DN110-DN50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Полиэтиленовая (HDPE) крышка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полиэтиленовых (ПНД)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180,0: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rPr>
                <w:rFonts w:ascii="Sylfaen" w:hAnsi="Sylfaen"/>
                <w:b/>
                <w:bCs/>
                <w:i/>
                <w:iCs/>
                <w:sz w:val="20"/>
                <w:szCs w:val="20"/>
                <w:lang w:val="ru" w:bidi="ar-SA"/>
              </w:rPr>
            </w:pPr>
            <w:r w:rsidRPr="000E4356">
              <w:rPr>
                <w:rFonts w:ascii="Sylfaen" w:hAnsi="Sylfaen"/>
                <w:b/>
                <w:bCs/>
                <w:i/>
                <w:iCs/>
                <w:sz w:val="20"/>
                <w:szCs w:val="20"/>
                <w:lang w:val="ru" w:bidi="ar-SA"/>
              </w:rPr>
              <w:t>Итого II.22. Ватерлиния -22</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0,92:</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II.23. Ватерлиния-23</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Земляные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IV класса,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15.00: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на почвах IV класса с компостом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в грунтах III класса с обратной засыпкой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57.00: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Копание траншей вручную, выравнивание пола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слоя подготовки песка толщиной h = 10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15"/>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защитного слоя из песка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Обратная засыпка траншеи из окультуренных грунтов с отсыпкой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63.00: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Технологические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DN32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66,0: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Фитинги полиэтиленовые DN50-DN32</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Эл</w:t>
            </w:r>
            <w:proofErr w:type="gramStart"/>
            <w:r w:rsidRPr="000E4356">
              <w:rPr>
                <w:rFonts w:ascii="Sylfaen" w:hAnsi="Sylfaen"/>
                <w:sz w:val="20"/>
                <w:szCs w:val="20"/>
                <w:lang w:val="ru" w:bidi="ar-SA"/>
              </w:rPr>
              <w:t>.</w:t>
            </w:r>
            <w:proofErr w:type="gramEnd"/>
            <w:r w:rsidRPr="000E4356">
              <w:rPr>
                <w:rFonts w:ascii="Sylfaen" w:hAnsi="Sylfaen"/>
                <w:sz w:val="20"/>
                <w:szCs w:val="20"/>
                <w:lang w:val="ru" w:bidi="ar-SA"/>
              </w:rPr>
              <w:t xml:space="preserve"> </w:t>
            </w:r>
            <w:proofErr w:type="gramStart"/>
            <w:r w:rsidRPr="000E4356">
              <w:rPr>
                <w:rFonts w:ascii="Sylfaen" w:hAnsi="Sylfaen"/>
                <w:sz w:val="20"/>
                <w:szCs w:val="20"/>
                <w:lang w:val="ru" w:bidi="ar-SA"/>
              </w:rPr>
              <w:t>п</w:t>
            </w:r>
            <w:proofErr w:type="gramEnd"/>
            <w:r w:rsidRPr="000E4356">
              <w:rPr>
                <w:rFonts w:ascii="Sylfaen" w:hAnsi="Sylfaen"/>
                <w:sz w:val="20"/>
                <w:szCs w:val="20"/>
                <w:lang w:val="ru" w:bidi="ar-SA"/>
              </w:rPr>
              <w:t>очта Монтаж электроплавильных полиэтиленовых (ПНД) муфт DN50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Полиэтиленовая (HDPE) крышка DN32</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полиэтиленовых (ПНД) DN32</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66,0: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rPr>
                <w:rFonts w:ascii="Sylfaen" w:hAnsi="Sylfaen"/>
                <w:b/>
                <w:bCs/>
                <w:i/>
                <w:iCs/>
                <w:sz w:val="20"/>
                <w:szCs w:val="20"/>
                <w:lang w:val="ru" w:bidi="ar-SA"/>
              </w:rPr>
            </w:pPr>
            <w:r w:rsidRPr="000E4356">
              <w:rPr>
                <w:rFonts w:ascii="Sylfaen" w:hAnsi="Sylfaen"/>
                <w:b/>
                <w:bCs/>
                <w:i/>
                <w:iCs/>
                <w:sz w:val="20"/>
                <w:szCs w:val="20"/>
                <w:lang w:val="ru" w:bidi="ar-SA"/>
              </w:rPr>
              <w:t>Итого II.23. Ватерлиния-23</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0,32:</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II.24. Ватерлиния-24</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Земляные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IV класса,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17.00: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на почвах IV класса с компостом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в грунтах III класса с обратной засыпкой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65.00: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Копание траншей вручную, выравнивание пола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lastRenderedPageBreak/>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слоя подготовки песка толщиной h = 10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15"/>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защитного слоя из песка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11.00: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Обратная засыпка траншеи из окультуренных грунтов с отсыпкой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69.00: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Технологические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DN40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Фитинги полиэтиленовые DN110-DN40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Полиэтиленовая (HDPE) крышка DN40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Полиэтиленовые (ПНД) трубы DN40 испытание, промывка, дезинфекция</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rPr>
                <w:rFonts w:ascii="Sylfaen" w:hAnsi="Sylfaen"/>
                <w:b/>
                <w:bCs/>
                <w:i/>
                <w:iCs/>
                <w:sz w:val="20"/>
                <w:szCs w:val="20"/>
                <w:lang w:val="ru" w:bidi="ar-SA"/>
              </w:rPr>
            </w:pPr>
            <w:r w:rsidRPr="000E4356">
              <w:rPr>
                <w:rFonts w:ascii="Sylfaen" w:hAnsi="Sylfaen"/>
                <w:b/>
                <w:bCs/>
                <w:i/>
                <w:iCs/>
                <w:sz w:val="20"/>
                <w:szCs w:val="20"/>
                <w:lang w:val="ru" w:bidi="ar-SA"/>
              </w:rPr>
              <w:t>Итого II.24. Ватерлиния-24</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0,37:</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II.25. Ватерлиния -25</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Земляные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IV класса,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на почвах IV класса с компостом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в грунтах III класса с обратной засыпкой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68.00: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Копание траншей вручную, выравнивание пола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слоя подготовки песка толщиной h = 10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15"/>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защитного слоя из песка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14.00: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Обратная засыпка траншеи из окультуренных грунтов с отсыпкой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78.00: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Технологические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полиэтиленовых (ПНД) сварных труб в траншеях DN40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Фитинги полиэтиленовые DN110-DN40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Полиэтиленовая (HDPE) крышка DN40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Полиэтиленовые (ПНД) трубы DN40 испытание, промывка, дезинфекция</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rPr>
                <w:rFonts w:ascii="Sylfaen" w:hAnsi="Sylfaen"/>
                <w:b/>
                <w:bCs/>
                <w:i/>
                <w:iCs/>
                <w:sz w:val="20"/>
                <w:szCs w:val="20"/>
                <w:lang w:val="ru" w:bidi="ar-SA"/>
              </w:rPr>
            </w:pPr>
            <w:r w:rsidRPr="000E4356">
              <w:rPr>
                <w:rFonts w:ascii="Sylfaen" w:hAnsi="Sylfaen"/>
                <w:b/>
                <w:bCs/>
                <w:i/>
                <w:iCs/>
                <w:sz w:val="20"/>
                <w:szCs w:val="20"/>
                <w:lang w:val="ru" w:bidi="ar-SA"/>
              </w:rPr>
              <w:t>Итого II.25. Ватерлиния -25</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0,43:</w:t>
            </w:r>
          </w:p>
        </w:tc>
      </w:tr>
      <w:tr w:rsidR="000E4356" w:rsidRPr="000E4356" w:rsidTr="000E4356">
        <w:trPr>
          <w:trHeight w:val="405"/>
        </w:trPr>
        <w:tc>
          <w:tcPr>
            <w:tcW w:w="76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II.26. 275 Замена подъездов частных домов</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Земляные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Резка асфальтобетонного покрытия</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9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lastRenderedPageBreak/>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Снос асфальтобетонного покрытия 30% от общей площади асфальтобетонного покрытия траншеи ударным молотом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9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IV класса (снесенный асфальтобетон),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Разработка траншей в грунтах IV класса,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перемещение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320.0: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IV котлованов в грунтах IV класса с компостом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156.0: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9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Проходка траншей в грунтах IV класса вручную, с боковыми стенками (на бетонных пересечениях </w:t>
            </w:r>
            <w:proofErr w:type="spellStart"/>
            <w:r w:rsidRPr="000E4356">
              <w:rPr>
                <w:rFonts w:ascii="Sylfaen" w:hAnsi="Sylfaen"/>
                <w:sz w:val="20"/>
                <w:szCs w:val="20"/>
                <w:lang w:val="ru" w:bidi="ar-SA"/>
              </w:rPr>
              <w:t>հատ</w:t>
            </w:r>
            <w:proofErr w:type="spellEnd"/>
            <w:r w:rsidRPr="000E4356">
              <w:rPr>
                <w:rFonts w:ascii="Sylfaen" w:hAnsi="Sylfaen"/>
                <w:sz w:val="20"/>
                <w:szCs w:val="20"/>
                <w:lang w:val="ru" w:bidi="ar-SA"/>
              </w:rPr>
              <w:t xml:space="preserve"> на пересечениях существующих коммуникаций)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Погрузка обрабатываемой земли вручную և переезд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Разработка траншей և канав в почвах III класса, с компостом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1 170,0: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12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9:</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Проходка III котлованов в грунтах III класса вручную, осколками (в местах пересечения существующих бетонных коммуникаций)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56.0: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Рытье траншей вручную – выбоины</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noWrap/>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слоя подготовки песка толщиной h = 10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87,0: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15"/>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защитного слоя из песка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171.0: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Обратная засыпка траншей и канав из окультуренных грунтов с отсыпкой</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1445.0: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9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Ремонт поврежденных участков бетонных блоков на участках труб бетоном класса В15, В</w:t>
            </w:r>
            <w:proofErr w:type="gramStart"/>
            <w:r w:rsidRPr="000E4356">
              <w:rPr>
                <w:rFonts w:ascii="Sylfaen" w:hAnsi="Sylfaen"/>
                <w:sz w:val="20"/>
                <w:szCs w:val="20"/>
                <w:lang w:val="ru" w:bidi="ar-SA"/>
              </w:rPr>
              <w:t>4</w:t>
            </w:r>
            <w:proofErr w:type="gramEnd"/>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Доставка </w:t>
            </w:r>
            <w:proofErr w:type="gramStart"/>
            <w:r w:rsidRPr="000E4356">
              <w:rPr>
                <w:rFonts w:ascii="Sylfaen" w:hAnsi="Sylfaen"/>
                <w:sz w:val="20"/>
                <w:szCs w:val="20"/>
                <w:lang w:val="ru" w:bidi="ar-SA"/>
              </w:rPr>
              <w:t>мусора</w:t>
            </w:r>
            <w:proofErr w:type="gramEnd"/>
            <w:r w:rsidRPr="000E4356">
              <w:rPr>
                <w:rFonts w:ascii="Sylfaen" w:hAnsi="Sylfaen"/>
                <w:sz w:val="20"/>
                <w:szCs w:val="20"/>
                <w:lang w:val="ru" w:bidi="ar-SA"/>
              </w:rPr>
              <w:t xml:space="preserve"> а/м և транспорт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sz w:val="20"/>
                <w:szCs w:val="20"/>
                <w:lang w:val="ru" w:bidi="ar-SA"/>
              </w:rPr>
            </w:pPr>
            <w:r w:rsidRPr="000E4356">
              <w:rPr>
                <w:rFonts w:ascii="Sylfaen" w:hAnsi="Sylfaen" w:cs="Sylfaen"/>
                <w:sz w:val="20"/>
                <w:szCs w:val="20"/>
                <w:lang w:val="ru" w:bidi="ar-SA"/>
              </w:rPr>
              <w:t>Дом:</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9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Выполнение подготовительного слоя гравия под </w:t>
            </w:r>
            <w:proofErr w:type="spellStart"/>
            <w:r w:rsidRPr="000E4356">
              <w:rPr>
                <w:rFonts w:ascii="Sylfaen" w:hAnsi="Sylfaen"/>
                <w:sz w:val="20"/>
                <w:szCs w:val="20"/>
                <w:lang w:val="ru" w:bidi="ar-SA"/>
              </w:rPr>
              <w:t>полимерпесчаные</w:t>
            </w:r>
            <w:proofErr w:type="spellEnd"/>
            <w:r w:rsidRPr="000E4356">
              <w:rPr>
                <w:rFonts w:ascii="Sylfaen" w:hAnsi="Sylfaen"/>
                <w:sz w:val="20"/>
                <w:szCs w:val="20"/>
                <w:lang w:val="ru" w:bidi="ar-SA"/>
              </w:rPr>
              <w:t xml:space="preserve"> скважины толщиной h=10 см (275 мест)</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17.60: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гравийного подготовительного слоя толщиной h = 15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18:</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Реализация крупнозернистого асфальтобетона толщиной h = 6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19:</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Исполнение зернистого асфальтобетонного покрытия толщиной h = 4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975"/>
        </w:trPr>
        <w:tc>
          <w:tcPr>
            <w:tcW w:w="9160" w:type="dxa"/>
            <w:gridSpan w:val="5"/>
            <w:tcBorders>
              <w:top w:val="single" w:sz="4" w:space="0" w:color="auto"/>
              <w:left w:val="single" w:sz="4" w:space="0" w:color="auto"/>
              <w:bottom w:val="single" w:sz="4" w:space="0" w:color="auto"/>
              <w:right w:val="nil"/>
            </w:tcBorders>
            <w:shd w:val="clear" w:color="auto" w:fill="auto"/>
            <w:vAlign w:val="center"/>
            <w:hideMark/>
          </w:tcPr>
          <w:p w:rsidR="000E4356" w:rsidRPr="000E4356" w:rsidRDefault="000E4356" w:rsidP="000E4356">
            <w:pPr>
              <w:rPr>
                <w:rFonts w:ascii="Sylfaen" w:hAnsi="Sylfaen"/>
                <w:b/>
                <w:bCs/>
                <w:i/>
                <w:iCs/>
                <w:sz w:val="20"/>
                <w:szCs w:val="20"/>
                <w:lang w:val="ru" w:bidi="ar-SA"/>
              </w:rPr>
            </w:pPr>
            <w:r w:rsidRPr="000E4356">
              <w:rPr>
                <w:rFonts w:ascii="Sylfaen" w:hAnsi="Sylfaen"/>
                <w:b/>
                <w:bCs/>
                <w:i/>
                <w:iCs/>
                <w:sz w:val="20"/>
                <w:szCs w:val="20"/>
                <w:lang w:val="ru" w:bidi="ar-SA"/>
              </w:rPr>
              <w:t>ПРИМЕЧАНИЕ: Земляные работы колодцев карьера полимерного песка включены в земляные работы входных люков.</w:t>
            </w:r>
          </w:p>
        </w:tc>
        <w:tc>
          <w:tcPr>
            <w:tcW w:w="786" w:type="dxa"/>
            <w:gridSpan w:val="2"/>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Технологические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786"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368"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lastRenderedPageBreak/>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Установка полиэтиленовых (ПНД) сварных труб в траншеи DN25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1650.0: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металлических шаровых кранов с двойной внутренней резьбой DN15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275:</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лопастных многослойных (Класс С) счетчиков воды DN15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275:</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Установка металлических фильтров с двойной внутренней резьбой DN15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275:</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металлических му</w:t>
            </w:r>
            <w:proofErr w:type="gramStart"/>
            <w:r w:rsidRPr="000E4356">
              <w:rPr>
                <w:rFonts w:ascii="Sylfaen" w:hAnsi="Sylfaen"/>
                <w:sz w:val="20"/>
                <w:szCs w:val="20"/>
                <w:lang w:val="ru" w:bidi="ar-SA"/>
              </w:rPr>
              <w:t>фт с дв</w:t>
            </w:r>
            <w:proofErr w:type="gramEnd"/>
            <w:r w:rsidRPr="000E4356">
              <w:rPr>
                <w:rFonts w:ascii="Sylfaen" w:hAnsi="Sylfaen"/>
                <w:sz w:val="20"/>
                <w:szCs w:val="20"/>
                <w:lang w:val="ru" w:bidi="ar-SA"/>
              </w:rPr>
              <w:t>ойной наружной резьбой DN15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275:</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полиэтиленовой арматуры (</w:t>
            </w:r>
            <w:proofErr w:type="gramStart"/>
            <w:r w:rsidRPr="000E4356">
              <w:rPr>
                <w:rFonts w:ascii="Sylfaen" w:hAnsi="Sylfaen"/>
                <w:sz w:val="20"/>
                <w:szCs w:val="20"/>
                <w:lang w:val="ru" w:bidi="ar-SA"/>
              </w:rPr>
              <w:t>внутренняя</w:t>
            </w:r>
            <w:proofErr w:type="gramEnd"/>
            <w:r w:rsidRPr="000E4356">
              <w:rPr>
                <w:rFonts w:ascii="Sylfaen" w:hAnsi="Sylfaen"/>
                <w:sz w:val="20"/>
                <w:szCs w:val="20"/>
                <w:lang w:val="ru" w:bidi="ar-SA"/>
              </w:rPr>
              <w:t>) DN15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275:</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полиэтиленовой арматуры (формы) DN15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275:</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Монтаж соединений счетчиков воды DN15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9:</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Полиэтиленовые (HDPE) фитинги для труб DN110xDN25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130: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Соединение полиэтиленовых (ПНД) труб с резьбовым проходом DN90xDN25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Соединение полиэтиленовых (ПНД) труб с резьбовым проходом DN63xDN25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Соединение полиэтиленовых (ПНД) труб с резьбовым проходом DN50xDN25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63:</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Соединение полиэтиленовых (ПНД) труб с резьбовым проходом DN40xDN25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Соединение полиэтиленовых (ПНД) труб с резьбовым проходом DN32xDN25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12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Трубы полиэтиленовые (ПЭВП) DN25 с теплоизоляцией с </w:t>
            </w:r>
            <w:proofErr w:type="gramStart"/>
            <w:r w:rsidRPr="000E4356">
              <w:rPr>
                <w:rFonts w:ascii="Sylfaen" w:hAnsi="Sylfaen"/>
                <w:sz w:val="20"/>
                <w:szCs w:val="20"/>
                <w:lang w:val="ru" w:bidi="ar-SA"/>
              </w:rPr>
              <w:t>полистирол-полупроводниковыми</w:t>
            </w:r>
            <w:proofErr w:type="gramEnd"/>
            <w:r w:rsidRPr="000E4356">
              <w:rPr>
                <w:rFonts w:ascii="Sylfaen" w:hAnsi="Sylfaen"/>
                <w:sz w:val="20"/>
                <w:szCs w:val="20"/>
                <w:lang w:val="ru" w:bidi="ar-SA"/>
              </w:rPr>
              <w:t xml:space="preserve"> трубами δ = 30 мм (по 2,0 линии на каждый ввод)</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550.0: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Монтаж колодцев с </w:t>
            </w:r>
            <w:proofErr w:type="spellStart"/>
            <w:r w:rsidRPr="000E4356">
              <w:rPr>
                <w:rFonts w:ascii="Sylfaen" w:hAnsi="Sylfaen"/>
                <w:sz w:val="20"/>
                <w:szCs w:val="20"/>
                <w:lang w:val="ru" w:bidi="ar-SA"/>
              </w:rPr>
              <w:t>полимерпесчаной</w:t>
            </w:r>
            <w:proofErr w:type="spellEnd"/>
            <w:r w:rsidRPr="000E4356">
              <w:rPr>
                <w:rFonts w:ascii="Sylfaen" w:hAnsi="Sylfaen"/>
                <w:sz w:val="20"/>
                <w:szCs w:val="20"/>
                <w:lang w:val="ru" w:bidi="ar-SA"/>
              </w:rPr>
              <w:t xml:space="preserve"> водой для индивидуальных домов</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275:</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15"/>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Пенопласт h=70 мм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31.00: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15"/>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18:</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Пенопласт h = 15 мм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127.00: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19:</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Испытание, промывка, дезинфекция труб полиэтиленовых (ПНД) DN25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линия:</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1650.0: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rPr>
                <w:rFonts w:ascii="Sylfaen" w:hAnsi="Sylfaen"/>
                <w:b/>
                <w:bCs/>
                <w:i/>
                <w:iCs/>
                <w:sz w:val="20"/>
                <w:szCs w:val="20"/>
                <w:lang w:val="ru" w:bidi="ar-SA"/>
              </w:rPr>
            </w:pPr>
            <w:r w:rsidRPr="000E4356">
              <w:rPr>
                <w:rFonts w:ascii="Sylfaen" w:hAnsi="Sylfaen"/>
                <w:b/>
                <w:bCs/>
                <w:i/>
                <w:iCs/>
                <w:sz w:val="20"/>
                <w:szCs w:val="20"/>
                <w:lang w:val="ru" w:bidi="ar-SA"/>
              </w:rPr>
              <w:t>Итого II.26.</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29.90:</w:t>
            </w:r>
          </w:p>
        </w:tc>
      </w:tr>
      <w:tr w:rsidR="000E4356" w:rsidRPr="000E4356" w:rsidTr="000E4356">
        <w:trPr>
          <w:trHeight w:val="300"/>
        </w:trPr>
        <w:tc>
          <w:tcPr>
            <w:tcW w:w="76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II.27. Отец пожарного гидранта (РА-1)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Земляные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Резка асфальтобетонного покрытия толщиной до 10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14.00: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9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Снос асфальтобетонного покрытия в количестве 30% от общей поверхности котлована ударным молотом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Снос асфальтобетонного покрытия,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переезд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lastRenderedPageBreak/>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 xml:space="preserve">Мощение в грунтах IV класса, </w:t>
            </w:r>
            <w:proofErr w:type="gramStart"/>
            <w:r w:rsidRPr="000E4356">
              <w:rPr>
                <w:rFonts w:ascii="Sylfaen" w:hAnsi="Sylfaen"/>
                <w:sz w:val="20"/>
                <w:szCs w:val="20"/>
                <w:lang w:val="ru" w:bidi="ar-SA"/>
              </w:rPr>
              <w:t>погрузка</w:t>
            </w:r>
            <w:proofErr w:type="gramEnd"/>
            <w:r w:rsidRPr="000E4356">
              <w:rPr>
                <w:rFonts w:ascii="Sylfaen" w:hAnsi="Sylfaen"/>
                <w:sz w:val="20"/>
                <w:szCs w:val="20"/>
                <w:lang w:val="ru" w:bidi="ar-SA"/>
              </w:rPr>
              <w:t xml:space="preserve"> а/м և переезд 6,0 км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Переработка соломы на почвах III класса с компостом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13.00: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6:</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Подрезка вручную, выравнивание пола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15"/>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7:</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Обратная засыпка песком с уплотнением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15.50: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15"/>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8:</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Выполнение гравийного слоя толщиной h = 12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13.00: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9:</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Исполнение среднезернистого асфальтобетонного покрытия толщиной h = 6 см.</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м2</w:t>
            </w:r>
            <w:proofErr w:type="gramStart"/>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w:t>
            </w:r>
            <w:proofErr w:type="gramEnd"/>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13.00:</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Технологические работы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Гидрант пожарный подземный DN100, H=0,5 м, PN=1,0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комп.</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Сталь е. Установка приварных фланцев DN100, PN = 1,0 МПа</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3:</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Штатив-тренога пожарный гидрант фланцевый DN100</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4:</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Полиэтилен DN110 (ПНД) - монтаж металлических соединителей DN100 (</w:t>
            </w:r>
            <w:proofErr w:type="spellStart"/>
            <w:proofErr w:type="gramStart"/>
            <w:r w:rsidRPr="000E4356">
              <w:rPr>
                <w:rFonts w:ascii="Sylfaen" w:hAnsi="Sylfaen"/>
                <w:sz w:val="20"/>
                <w:szCs w:val="20"/>
                <w:lang w:val="ru" w:bidi="ar-SA"/>
              </w:rPr>
              <w:t>Ст</w:t>
            </w:r>
            <w:proofErr w:type="spellEnd"/>
            <w:proofErr w:type="gramEnd"/>
            <w:r w:rsidRPr="000E4356">
              <w:rPr>
                <w:rFonts w:ascii="Sylfaen" w:hAnsi="Sylfaen"/>
                <w:sz w:val="20"/>
                <w:szCs w:val="20"/>
                <w:lang w:val="ru" w:bidi="ar-SA"/>
              </w:rPr>
              <w:t>) (НС)</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2:</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15"/>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5:</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Реализация бетонного столба класса</w:t>
            </w:r>
            <w:proofErr w:type="gramStart"/>
            <w:r w:rsidRPr="000E4356">
              <w:rPr>
                <w:rFonts w:ascii="Sylfaen" w:hAnsi="Sylfaen"/>
                <w:sz w:val="20"/>
                <w:szCs w:val="20"/>
                <w:lang w:val="ru" w:bidi="ar-SA"/>
              </w:rPr>
              <w:t xml:space="preserve"> В</w:t>
            </w:r>
            <w:proofErr w:type="gramEnd"/>
            <w:r w:rsidRPr="000E4356">
              <w:rPr>
                <w:rFonts w:ascii="Sylfaen" w:hAnsi="Sylfaen"/>
                <w:sz w:val="20"/>
                <w:szCs w:val="20"/>
                <w:lang w:val="ru" w:bidi="ar-SA"/>
              </w:rPr>
              <w:t xml:space="preserve"> 7,5</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proofErr w:type="gramStart"/>
            <w:r w:rsidRPr="000E4356">
              <w:rPr>
                <w:rFonts w:ascii="Sylfaen" w:hAnsi="Sylfaen"/>
                <w:sz w:val="20"/>
                <w:szCs w:val="20"/>
                <w:lang w:val="ru" w:bidi="ar-SA"/>
              </w:rPr>
              <w:t>м</w:t>
            </w:r>
            <w:proofErr w:type="gramEnd"/>
            <w:r w:rsidRPr="000E4356">
              <w:rPr>
                <w:rFonts w:ascii="Sylfaen" w:hAnsi="Sylfaen"/>
                <w:sz w:val="20"/>
                <w:szCs w:val="20"/>
                <w:lang w:val="ru" w:bidi="ar-SA"/>
              </w:rPr>
              <w:t xml:space="preserve"> </w:t>
            </w:r>
            <w:r w:rsidRPr="000E4356">
              <w:rPr>
                <w:rFonts w:ascii="Sylfaen" w:hAnsi="Sylfaen"/>
                <w:sz w:val="20"/>
                <w:szCs w:val="20"/>
                <w:vertAlign w:val="superscript"/>
                <w:lang w:val="ru" w:bidi="ar-SA"/>
              </w:rPr>
              <w:t>3:</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0,025:</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jc w:val="center"/>
              <w:rPr>
                <w:rFonts w:ascii="Sylfaen" w:hAnsi="Sylfaen"/>
                <w:b/>
                <w:bCs/>
                <w:i/>
                <w:iCs/>
                <w:sz w:val="20"/>
                <w:szCs w:val="20"/>
                <w:lang w:val="ru" w:bidi="ar-SA"/>
              </w:rPr>
            </w:pPr>
            <w:r w:rsidRPr="000E4356">
              <w:rPr>
                <w:rFonts w:ascii="Sylfaen" w:hAnsi="Sylfaen"/>
                <w:b/>
                <w:bCs/>
                <w:i/>
                <w:iCs/>
                <w:sz w:val="20"/>
                <w:szCs w:val="20"/>
                <w:lang w:val="ru" w:bidi="ar-SA"/>
              </w:rPr>
              <w:t>Э/б колодцы</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483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rPr>
                <w:rFonts w:ascii="Sylfaen" w:hAnsi="Sylfaen"/>
                <w:sz w:val="20"/>
                <w:szCs w:val="20"/>
                <w:lang w:val="ru" w:bidi="ar-SA"/>
              </w:rPr>
            </w:pPr>
            <w:r w:rsidRPr="000E4356">
              <w:rPr>
                <w:rFonts w:ascii="Sylfaen" w:hAnsi="Sylfaen"/>
                <w:sz w:val="20"/>
                <w:szCs w:val="20"/>
                <w:lang w:val="ru" w:bidi="ar-SA"/>
              </w:rPr>
              <w:t>Строительство Р/Д колодцев круглого сечения</w:t>
            </w:r>
            <w:proofErr w:type="gramStart"/>
            <w:r w:rsidRPr="000E4356">
              <w:rPr>
                <w:rFonts w:ascii="Sylfaen" w:hAnsi="Sylfaen"/>
                <w:sz w:val="20"/>
                <w:szCs w:val="20"/>
                <w:lang w:val="ru" w:bidi="ar-SA"/>
              </w:rPr>
              <w:t xml:space="preserve"> Д</w:t>
            </w:r>
            <w:proofErr w:type="gramEnd"/>
            <w:r w:rsidRPr="000E4356">
              <w:rPr>
                <w:rFonts w:ascii="Sylfaen" w:hAnsi="Sylfaen"/>
                <w:sz w:val="20"/>
                <w:szCs w:val="20"/>
                <w:lang w:val="ru" w:bidi="ar-SA"/>
              </w:rPr>
              <w:t>=1,0 м, Н=1,5 м (см. расценки в разделе III)</w:t>
            </w:r>
          </w:p>
        </w:tc>
        <w:tc>
          <w:tcPr>
            <w:tcW w:w="943"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вещь:</w:t>
            </w:r>
          </w:p>
        </w:tc>
        <w:tc>
          <w:tcPr>
            <w:tcW w:w="1121"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1:</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rsidR="000E4356" w:rsidRPr="000E4356" w:rsidRDefault="000E4356" w:rsidP="000E4356">
            <w:pPr>
              <w:rPr>
                <w:rFonts w:ascii="Sylfaen" w:hAnsi="Sylfaen"/>
                <w:b/>
                <w:bCs/>
                <w:i/>
                <w:iCs/>
                <w:sz w:val="20"/>
                <w:szCs w:val="20"/>
                <w:lang w:val="ru" w:bidi="ar-SA"/>
              </w:rPr>
            </w:pPr>
            <w:r w:rsidRPr="000E4356">
              <w:rPr>
                <w:rFonts w:ascii="Sylfaen" w:hAnsi="Sylfaen"/>
                <w:b/>
                <w:bCs/>
                <w:i/>
                <w:iCs/>
                <w:sz w:val="20"/>
                <w:szCs w:val="20"/>
                <w:lang w:val="ru" w:bidi="ar-SA"/>
              </w:rPr>
              <w:t>Итого II.27.</w:t>
            </w:r>
          </w:p>
        </w:tc>
        <w:tc>
          <w:tcPr>
            <w:tcW w:w="1485"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567" w:type="dxa"/>
            <w:gridSpan w:val="2"/>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0,82:</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000000" w:fill="D0CECE"/>
            <w:vAlign w:val="center"/>
            <w:hideMark/>
          </w:tcPr>
          <w:p w:rsidR="000E4356" w:rsidRPr="000E4356" w:rsidRDefault="000E4356" w:rsidP="000E4356">
            <w:pPr>
              <w:rPr>
                <w:rFonts w:ascii="Sylfaen" w:hAnsi="Sylfaen"/>
                <w:b/>
                <w:bCs/>
                <w:i/>
                <w:iCs/>
                <w:sz w:val="20"/>
                <w:szCs w:val="20"/>
                <w:lang w:val="ru" w:bidi="ar-SA"/>
              </w:rPr>
            </w:pPr>
            <w:r w:rsidRPr="000E4356">
              <w:rPr>
                <w:rFonts w:ascii="Sylfaen" w:hAnsi="Sylfaen"/>
                <w:b/>
                <w:bCs/>
                <w:i/>
                <w:iCs/>
                <w:sz w:val="20"/>
                <w:szCs w:val="20"/>
                <w:lang w:val="ru" w:bidi="ar-SA"/>
              </w:rPr>
              <w:t>Только РАЗДЕЛ II</w:t>
            </w:r>
          </w:p>
        </w:tc>
        <w:tc>
          <w:tcPr>
            <w:tcW w:w="1485" w:type="dxa"/>
            <w:tcBorders>
              <w:top w:val="nil"/>
              <w:left w:val="nil"/>
              <w:bottom w:val="single" w:sz="4" w:space="0" w:color="auto"/>
              <w:right w:val="single" w:sz="4" w:space="0" w:color="auto"/>
            </w:tcBorders>
            <w:shd w:val="clear" w:color="000000" w:fill="D0CECE"/>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000000" w:fill="D0CECE"/>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567" w:type="dxa"/>
            <w:gridSpan w:val="2"/>
            <w:tcBorders>
              <w:top w:val="nil"/>
              <w:left w:val="nil"/>
              <w:bottom w:val="single" w:sz="4" w:space="0" w:color="auto"/>
              <w:right w:val="single" w:sz="4" w:space="0" w:color="auto"/>
            </w:tcBorders>
            <w:shd w:val="clear" w:color="000000" w:fill="D0CECE"/>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83.53:</w:t>
            </w:r>
          </w:p>
        </w:tc>
      </w:tr>
      <w:tr w:rsidR="000E4356" w:rsidRPr="000E4356" w:rsidTr="000E4356">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000000" w:fill="D0CECE"/>
            <w:vAlign w:val="center"/>
            <w:hideMark/>
          </w:tcPr>
          <w:p w:rsidR="000E4356" w:rsidRPr="000E4356" w:rsidRDefault="000E4356" w:rsidP="000E4356">
            <w:pPr>
              <w:rPr>
                <w:rFonts w:ascii="Sylfaen" w:hAnsi="Sylfaen"/>
                <w:b/>
                <w:bCs/>
                <w:i/>
                <w:iCs/>
                <w:sz w:val="20"/>
                <w:szCs w:val="20"/>
                <w:lang w:val="ru" w:bidi="ar-SA"/>
              </w:rPr>
            </w:pPr>
            <w:r w:rsidRPr="000E4356">
              <w:rPr>
                <w:rFonts w:ascii="Sylfaen" w:hAnsi="Sylfaen"/>
                <w:b/>
                <w:bCs/>
                <w:i/>
                <w:iCs/>
                <w:sz w:val="20"/>
                <w:szCs w:val="20"/>
                <w:lang w:val="ru" w:bidi="ar-SA"/>
              </w:rPr>
              <w:t>Всего РАЗДЕЛ I + II</w:t>
            </w:r>
          </w:p>
        </w:tc>
        <w:tc>
          <w:tcPr>
            <w:tcW w:w="1485" w:type="dxa"/>
            <w:tcBorders>
              <w:top w:val="nil"/>
              <w:left w:val="nil"/>
              <w:bottom w:val="single" w:sz="4" w:space="0" w:color="auto"/>
              <w:right w:val="single" w:sz="4" w:space="0" w:color="auto"/>
            </w:tcBorders>
            <w:shd w:val="clear" w:color="000000" w:fill="D0CECE"/>
            <w:vAlign w:val="center"/>
            <w:hideMark/>
          </w:tcPr>
          <w:p w:rsidR="000E4356" w:rsidRPr="000E4356" w:rsidRDefault="000E4356" w:rsidP="000E4356">
            <w:pPr>
              <w:jc w:val="center"/>
              <w:rPr>
                <w:rFonts w:ascii="Sylfaen" w:hAnsi="Sylfaen"/>
                <w:sz w:val="20"/>
                <w:szCs w:val="20"/>
                <w:lang w:val="ru" w:bidi="ar-SA"/>
              </w:rPr>
            </w:pPr>
            <w:r w:rsidRPr="000E4356">
              <w:rPr>
                <w:rFonts w:ascii="Sylfaen" w:hAnsi="Sylfaen"/>
                <w:sz w:val="20"/>
                <w:szCs w:val="20"/>
                <w:lang w:val="ru" w:bidi="ar-SA"/>
              </w:rPr>
              <w:t> </w:t>
            </w:r>
          </w:p>
        </w:tc>
        <w:tc>
          <w:tcPr>
            <w:tcW w:w="587" w:type="dxa"/>
            <w:tcBorders>
              <w:top w:val="nil"/>
              <w:left w:val="nil"/>
              <w:bottom w:val="single" w:sz="4" w:space="0" w:color="auto"/>
              <w:right w:val="single" w:sz="4" w:space="0" w:color="auto"/>
            </w:tcBorders>
            <w:shd w:val="clear" w:color="000000" w:fill="D0CECE"/>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567" w:type="dxa"/>
            <w:gridSpan w:val="2"/>
            <w:tcBorders>
              <w:top w:val="nil"/>
              <w:left w:val="nil"/>
              <w:bottom w:val="single" w:sz="4" w:space="0" w:color="auto"/>
              <w:right w:val="single" w:sz="4" w:space="0" w:color="auto"/>
            </w:tcBorders>
            <w:shd w:val="clear" w:color="000000" w:fill="D0CECE"/>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100.00:</w:t>
            </w:r>
          </w:p>
        </w:tc>
      </w:tr>
      <w:tr w:rsidR="000E4356" w:rsidRPr="000E4356" w:rsidTr="000E4356">
        <w:trPr>
          <w:trHeight w:val="300"/>
        </w:trPr>
        <w:tc>
          <w:tcPr>
            <w:tcW w:w="561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4356" w:rsidRPr="000E4356" w:rsidRDefault="000E4356" w:rsidP="000E4356">
            <w:pPr>
              <w:rPr>
                <w:rFonts w:ascii="Sylfaen" w:hAnsi="Sylfaen"/>
                <w:b/>
                <w:bCs/>
                <w:sz w:val="20"/>
                <w:szCs w:val="20"/>
                <w:lang w:val="ru" w:bidi="ar-SA"/>
              </w:rPr>
            </w:pPr>
            <w:r w:rsidRPr="000E4356">
              <w:rPr>
                <w:rFonts w:ascii="Sylfaen" w:hAnsi="Sylfaen"/>
                <w:b/>
                <w:bCs/>
                <w:sz w:val="20"/>
                <w:szCs w:val="20"/>
                <w:lang w:val="ru" w:bidi="ar-SA"/>
              </w:rPr>
              <w:t>НДС - 20%</w:t>
            </w:r>
          </w:p>
        </w:tc>
        <w:tc>
          <w:tcPr>
            <w:tcW w:w="943" w:type="dxa"/>
            <w:tcBorders>
              <w:top w:val="nil"/>
              <w:left w:val="nil"/>
              <w:bottom w:val="single" w:sz="4" w:space="0" w:color="auto"/>
              <w:right w:val="single" w:sz="4" w:space="0" w:color="auto"/>
            </w:tcBorders>
            <w:shd w:val="clear" w:color="auto" w:fill="auto"/>
            <w:noWrap/>
            <w:vAlign w:val="bottom"/>
            <w:hideMark/>
          </w:tcPr>
          <w:p w:rsidR="000E4356" w:rsidRPr="000E4356" w:rsidRDefault="000E4356" w:rsidP="000E4356">
            <w:pPr>
              <w:rPr>
                <w:rFonts w:ascii="Calibri" w:hAnsi="Calibri"/>
                <w:b/>
                <w:bCs/>
                <w:color w:val="000000"/>
                <w:sz w:val="22"/>
                <w:szCs w:val="22"/>
                <w:lang w:val="ru" w:bidi="ar-SA"/>
              </w:rPr>
            </w:pPr>
            <w:r w:rsidRPr="000E4356">
              <w:rPr>
                <w:rFonts w:ascii="Calibri" w:hAnsi="Calibri"/>
                <w:b/>
                <w:bCs/>
                <w:color w:val="000000"/>
                <w:sz w:val="22"/>
                <w:szCs w:val="22"/>
                <w:lang w:val="ru" w:bidi="ar-SA"/>
              </w:rPr>
              <w:t> </w:t>
            </w:r>
          </w:p>
        </w:tc>
        <w:tc>
          <w:tcPr>
            <w:tcW w:w="1121" w:type="dxa"/>
            <w:tcBorders>
              <w:top w:val="nil"/>
              <w:left w:val="nil"/>
              <w:bottom w:val="single" w:sz="4" w:space="0" w:color="auto"/>
              <w:right w:val="single" w:sz="4" w:space="0" w:color="auto"/>
            </w:tcBorders>
            <w:shd w:val="clear" w:color="auto" w:fill="auto"/>
            <w:noWrap/>
            <w:vAlign w:val="bottom"/>
            <w:hideMark/>
          </w:tcPr>
          <w:p w:rsidR="000E4356" w:rsidRPr="000E4356" w:rsidRDefault="000E4356" w:rsidP="000E4356">
            <w:pPr>
              <w:rPr>
                <w:rFonts w:ascii="Calibri" w:hAnsi="Calibri"/>
                <w:b/>
                <w:bCs/>
                <w:color w:val="000000"/>
                <w:sz w:val="22"/>
                <w:szCs w:val="22"/>
                <w:lang w:val="ru" w:bidi="ar-SA"/>
              </w:rPr>
            </w:pPr>
            <w:r w:rsidRPr="000E4356">
              <w:rPr>
                <w:rFonts w:ascii="Calibri" w:hAnsi="Calibri"/>
                <w:b/>
                <w:bCs/>
                <w:color w:val="000000"/>
                <w:sz w:val="22"/>
                <w:szCs w:val="22"/>
                <w:lang w:val="ru" w:bidi="ar-SA"/>
              </w:rPr>
              <w:t> </w:t>
            </w:r>
          </w:p>
        </w:tc>
        <w:tc>
          <w:tcPr>
            <w:tcW w:w="1485" w:type="dxa"/>
            <w:tcBorders>
              <w:top w:val="nil"/>
              <w:left w:val="nil"/>
              <w:bottom w:val="single" w:sz="4" w:space="0" w:color="auto"/>
              <w:right w:val="single" w:sz="4" w:space="0" w:color="auto"/>
            </w:tcBorders>
            <w:shd w:val="clear" w:color="auto" w:fill="auto"/>
            <w:noWrap/>
            <w:vAlign w:val="bottom"/>
            <w:hideMark/>
          </w:tcPr>
          <w:p w:rsidR="000E4356" w:rsidRPr="000E4356" w:rsidRDefault="000E4356" w:rsidP="000E4356">
            <w:pPr>
              <w:rPr>
                <w:rFonts w:ascii="Calibri" w:hAnsi="Calibri"/>
                <w:b/>
                <w:bCs/>
                <w:color w:val="000000"/>
                <w:sz w:val="22"/>
                <w:szCs w:val="22"/>
                <w:lang w:val="ru" w:bidi="ar-SA"/>
              </w:rPr>
            </w:pPr>
            <w:r w:rsidRPr="000E4356">
              <w:rPr>
                <w:rFonts w:ascii="Calibri" w:hAnsi="Calibri"/>
                <w:b/>
                <w:bCs/>
                <w:color w:val="000000"/>
                <w:sz w:val="22"/>
                <w:szCs w:val="22"/>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567" w:type="dxa"/>
            <w:gridSpan w:val="2"/>
            <w:tcBorders>
              <w:top w:val="nil"/>
              <w:left w:val="nil"/>
              <w:bottom w:val="nil"/>
              <w:right w:val="nil"/>
            </w:tcBorders>
            <w:shd w:val="clear" w:color="auto" w:fill="auto"/>
            <w:noWrap/>
            <w:vAlign w:val="bottom"/>
            <w:hideMark/>
          </w:tcPr>
          <w:p w:rsidR="000E4356" w:rsidRPr="000E4356" w:rsidRDefault="000E4356" w:rsidP="000E4356">
            <w:pPr>
              <w:rPr>
                <w:rFonts w:ascii="Calibri" w:hAnsi="Calibri"/>
                <w:color w:val="000000"/>
                <w:sz w:val="22"/>
                <w:szCs w:val="22"/>
                <w:lang w:val="ru" w:bidi="ar-SA"/>
              </w:rPr>
            </w:pPr>
          </w:p>
        </w:tc>
      </w:tr>
      <w:tr w:rsidR="000E4356" w:rsidRPr="000E4356" w:rsidTr="000E4356">
        <w:trPr>
          <w:trHeight w:val="300"/>
        </w:trPr>
        <w:tc>
          <w:tcPr>
            <w:tcW w:w="561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E4356" w:rsidRPr="000E4356" w:rsidRDefault="000E4356" w:rsidP="000E4356">
            <w:pPr>
              <w:rPr>
                <w:rFonts w:ascii="Sylfaen" w:hAnsi="Sylfaen"/>
                <w:b/>
                <w:bCs/>
                <w:sz w:val="20"/>
                <w:szCs w:val="20"/>
                <w:lang w:val="ru" w:bidi="ar-SA"/>
              </w:rPr>
            </w:pPr>
            <w:r w:rsidRPr="000E4356">
              <w:rPr>
                <w:rFonts w:ascii="Sylfaen" w:hAnsi="Sylfaen"/>
                <w:b/>
                <w:bCs/>
                <w:sz w:val="20"/>
                <w:szCs w:val="20"/>
                <w:lang w:val="ru" w:bidi="ar-SA"/>
              </w:rPr>
              <w:t>Общий:</w:t>
            </w:r>
          </w:p>
        </w:tc>
        <w:tc>
          <w:tcPr>
            <w:tcW w:w="943" w:type="dxa"/>
            <w:tcBorders>
              <w:top w:val="nil"/>
              <w:left w:val="nil"/>
              <w:bottom w:val="single" w:sz="4" w:space="0" w:color="auto"/>
              <w:right w:val="single" w:sz="4" w:space="0" w:color="auto"/>
            </w:tcBorders>
            <w:shd w:val="clear" w:color="auto" w:fill="auto"/>
            <w:noWrap/>
            <w:vAlign w:val="bottom"/>
            <w:hideMark/>
          </w:tcPr>
          <w:p w:rsidR="000E4356" w:rsidRPr="000E4356" w:rsidRDefault="000E4356" w:rsidP="000E4356">
            <w:pPr>
              <w:rPr>
                <w:rFonts w:ascii="Calibri" w:hAnsi="Calibri"/>
                <w:b/>
                <w:bCs/>
                <w:color w:val="000000"/>
                <w:sz w:val="22"/>
                <w:szCs w:val="22"/>
                <w:lang w:val="ru" w:bidi="ar-SA"/>
              </w:rPr>
            </w:pPr>
            <w:r w:rsidRPr="000E4356">
              <w:rPr>
                <w:rFonts w:ascii="Calibri" w:hAnsi="Calibri"/>
                <w:b/>
                <w:bCs/>
                <w:color w:val="000000"/>
                <w:sz w:val="22"/>
                <w:szCs w:val="22"/>
                <w:lang w:val="ru" w:bidi="ar-SA"/>
              </w:rPr>
              <w:t> </w:t>
            </w:r>
          </w:p>
        </w:tc>
        <w:tc>
          <w:tcPr>
            <w:tcW w:w="1121" w:type="dxa"/>
            <w:tcBorders>
              <w:top w:val="nil"/>
              <w:left w:val="nil"/>
              <w:bottom w:val="single" w:sz="4" w:space="0" w:color="auto"/>
              <w:right w:val="single" w:sz="4" w:space="0" w:color="auto"/>
            </w:tcBorders>
            <w:shd w:val="clear" w:color="auto" w:fill="auto"/>
            <w:noWrap/>
            <w:vAlign w:val="bottom"/>
            <w:hideMark/>
          </w:tcPr>
          <w:p w:rsidR="000E4356" w:rsidRPr="000E4356" w:rsidRDefault="000E4356" w:rsidP="000E4356">
            <w:pPr>
              <w:rPr>
                <w:rFonts w:ascii="Calibri" w:hAnsi="Calibri"/>
                <w:b/>
                <w:bCs/>
                <w:color w:val="000000"/>
                <w:sz w:val="22"/>
                <w:szCs w:val="22"/>
                <w:lang w:val="ru" w:bidi="ar-SA"/>
              </w:rPr>
            </w:pPr>
            <w:r w:rsidRPr="000E4356">
              <w:rPr>
                <w:rFonts w:ascii="Calibri" w:hAnsi="Calibri"/>
                <w:b/>
                <w:bCs/>
                <w:color w:val="000000"/>
                <w:sz w:val="22"/>
                <w:szCs w:val="22"/>
                <w:lang w:val="ru" w:bidi="ar-SA"/>
              </w:rPr>
              <w:t> </w:t>
            </w:r>
          </w:p>
        </w:tc>
        <w:tc>
          <w:tcPr>
            <w:tcW w:w="1485" w:type="dxa"/>
            <w:tcBorders>
              <w:top w:val="nil"/>
              <w:left w:val="nil"/>
              <w:bottom w:val="single" w:sz="4" w:space="0" w:color="auto"/>
              <w:right w:val="single" w:sz="4" w:space="0" w:color="auto"/>
            </w:tcBorders>
            <w:shd w:val="clear" w:color="auto" w:fill="auto"/>
            <w:noWrap/>
            <w:vAlign w:val="bottom"/>
            <w:hideMark/>
          </w:tcPr>
          <w:p w:rsidR="000E4356" w:rsidRPr="000E4356" w:rsidRDefault="000E4356" w:rsidP="000E4356">
            <w:pPr>
              <w:rPr>
                <w:rFonts w:ascii="Calibri" w:hAnsi="Calibri"/>
                <w:b/>
                <w:bCs/>
                <w:color w:val="000000"/>
                <w:sz w:val="22"/>
                <w:szCs w:val="22"/>
                <w:lang w:val="ru" w:bidi="ar-SA"/>
              </w:rPr>
            </w:pPr>
            <w:r w:rsidRPr="000E4356">
              <w:rPr>
                <w:rFonts w:ascii="Calibri" w:hAnsi="Calibri"/>
                <w:b/>
                <w:bCs/>
                <w:color w:val="000000"/>
                <w:sz w:val="22"/>
                <w:szCs w:val="22"/>
                <w:lang w:val="ru" w:bidi="ar-SA"/>
              </w:rPr>
              <w:t> </w:t>
            </w:r>
          </w:p>
        </w:tc>
        <w:tc>
          <w:tcPr>
            <w:tcW w:w="587" w:type="dxa"/>
            <w:tcBorders>
              <w:top w:val="nil"/>
              <w:left w:val="nil"/>
              <w:bottom w:val="single" w:sz="4" w:space="0" w:color="auto"/>
              <w:right w:val="single" w:sz="4" w:space="0" w:color="auto"/>
            </w:tcBorders>
            <w:shd w:val="clear" w:color="auto" w:fill="auto"/>
            <w:vAlign w:val="center"/>
            <w:hideMark/>
          </w:tcPr>
          <w:p w:rsidR="000E4356" w:rsidRPr="000E4356" w:rsidRDefault="000E4356" w:rsidP="000E4356">
            <w:pPr>
              <w:jc w:val="center"/>
              <w:rPr>
                <w:rFonts w:ascii="Sylfaen" w:hAnsi="Sylfaen"/>
                <w:b/>
                <w:bCs/>
                <w:sz w:val="20"/>
                <w:szCs w:val="20"/>
                <w:lang w:val="ru" w:bidi="ar-SA"/>
              </w:rPr>
            </w:pPr>
            <w:r w:rsidRPr="000E4356">
              <w:rPr>
                <w:rFonts w:ascii="Sylfaen" w:hAnsi="Sylfaen"/>
                <w:b/>
                <w:bCs/>
                <w:sz w:val="20"/>
                <w:szCs w:val="20"/>
                <w:lang w:val="ru" w:bidi="ar-SA"/>
              </w:rPr>
              <w:t>0,000:</w:t>
            </w:r>
          </w:p>
        </w:tc>
        <w:tc>
          <w:tcPr>
            <w:tcW w:w="567" w:type="dxa"/>
            <w:gridSpan w:val="2"/>
            <w:tcBorders>
              <w:top w:val="nil"/>
              <w:left w:val="nil"/>
              <w:bottom w:val="nil"/>
              <w:right w:val="nil"/>
            </w:tcBorders>
            <w:shd w:val="clear" w:color="auto" w:fill="auto"/>
            <w:noWrap/>
            <w:vAlign w:val="bottom"/>
            <w:hideMark/>
          </w:tcPr>
          <w:p w:rsidR="000E4356" w:rsidRPr="000E4356" w:rsidRDefault="000E4356" w:rsidP="000E4356">
            <w:pPr>
              <w:rPr>
                <w:rFonts w:ascii="Calibri" w:hAnsi="Calibri"/>
                <w:color w:val="000000"/>
                <w:sz w:val="22"/>
                <w:szCs w:val="22"/>
                <w:lang w:val="ru" w:bidi="ar-SA"/>
              </w:rPr>
            </w:pPr>
          </w:p>
        </w:tc>
      </w:tr>
    </w:tbl>
    <w:p w:rsidR="000E4356" w:rsidRPr="000E4356" w:rsidRDefault="000E4356" w:rsidP="000E4356">
      <w:pPr>
        <w:spacing w:after="200" w:line="276" w:lineRule="auto"/>
        <w:rPr>
          <w:rFonts w:ascii="Calibri" w:eastAsia="Calibri" w:hAnsi="Calibri"/>
          <w:sz w:val="22"/>
          <w:szCs w:val="22"/>
          <w:lang w:val="ru" w:eastAsia="en-US" w:bidi="ar-SA"/>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Default="000A359E" w:rsidP="00BB28C8">
      <w:pPr>
        <w:widowControl w:val="0"/>
        <w:spacing w:after="160" w:line="360" w:lineRule="auto"/>
        <w:ind w:firstLine="567"/>
        <w:jc w:val="center"/>
        <w:rPr>
          <w:rFonts w:ascii="Sylfaen" w:hAnsi="Sylfaen"/>
          <w:lang w:val="hy-AM"/>
        </w:rPr>
      </w:pPr>
    </w:p>
    <w:p w:rsidR="000A359E" w:rsidRPr="000A359E" w:rsidRDefault="000A359E" w:rsidP="00BB28C8">
      <w:pPr>
        <w:widowControl w:val="0"/>
        <w:spacing w:after="160" w:line="360" w:lineRule="auto"/>
        <w:ind w:firstLine="567"/>
        <w:jc w:val="center"/>
        <w:rPr>
          <w:rFonts w:ascii="Sylfaen" w:hAnsi="Sylfaen"/>
          <w:b/>
          <w:lang w:val="hy-AM"/>
        </w:rPr>
      </w:pPr>
    </w:p>
    <w:p w:rsidR="00BB28C8" w:rsidRPr="009F3DC7" w:rsidRDefault="003606B4" w:rsidP="005E412F">
      <w:pPr>
        <w:widowControl w:val="0"/>
        <w:spacing w:after="160" w:line="360" w:lineRule="auto"/>
        <w:ind w:firstLine="567"/>
        <w:rPr>
          <w:rFonts w:ascii="GHEA Grapalat" w:hAnsi="GHEA Grapalat"/>
          <w:i/>
        </w:rPr>
      </w:pPr>
      <w:r w:rsidRPr="003606B4">
        <w:rPr>
          <w:rFonts w:ascii="GHEA Grapalat" w:hAnsi="GHEA Grapalat"/>
          <w:b/>
        </w:rPr>
        <w:t xml:space="preserve">Подрядчик выполняет работы в селе </w:t>
      </w:r>
      <w:proofErr w:type="spellStart"/>
      <w:r w:rsidRPr="003606B4">
        <w:rPr>
          <w:rFonts w:ascii="GHEA Grapalat" w:hAnsi="GHEA Grapalat"/>
          <w:b/>
        </w:rPr>
        <w:t>Цахкаландж</w:t>
      </w:r>
      <w:proofErr w:type="spellEnd"/>
      <w:r w:rsidRPr="003606B4">
        <w:rPr>
          <w:rFonts w:ascii="GHEA Grapalat" w:hAnsi="GHEA Grapalat"/>
          <w:b/>
        </w:rPr>
        <w:t xml:space="preserve"> общины </w:t>
      </w:r>
      <w:proofErr w:type="spellStart"/>
      <w:r w:rsidRPr="003606B4">
        <w:rPr>
          <w:rFonts w:ascii="GHEA Grapalat" w:hAnsi="GHEA Grapalat"/>
          <w:b/>
        </w:rPr>
        <w:t>Хой</w:t>
      </w:r>
      <w:proofErr w:type="spellEnd"/>
      <w:r w:rsidRPr="003606B4">
        <w:rPr>
          <w:rFonts w:ascii="GHEA Grapalat" w:hAnsi="GHEA Grapalat"/>
          <w:b/>
        </w:rPr>
        <w:t>.</w:t>
      </w: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lastRenderedPageBreak/>
              <w:t>ЗАКАЗЧИК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rsidR="00BB28C8" w:rsidRDefault="00BB28C8" w:rsidP="00BB28C8">
      <w:pPr>
        <w:widowControl w:val="0"/>
        <w:spacing w:after="160" w:line="360" w:lineRule="auto"/>
        <w:ind w:firstLine="567"/>
        <w:jc w:val="right"/>
        <w:rPr>
          <w:rFonts w:ascii="GHEA Grapalat" w:hAnsi="GHEA Grapalat"/>
          <w:i/>
        </w:rPr>
      </w:pPr>
    </w:p>
    <w:p w:rsidR="00BB28C8" w:rsidRDefault="00BB28C8" w:rsidP="00BB28C8">
      <w:pPr>
        <w:rPr>
          <w:rFonts w:ascii="GHEA Grapalat" w:hAnsi="GHEA Grapalat"/>
          <w:i/>
        </w:rPr>
      </w:pPr>
      <w:r>
        <w:rPr>
          <w:rFonts w:ascii="GHEA Grapalat" w:hAnsi="GHEA Grapalat"/>
          <w:i/>
        </w:rPr>
        <w:br w:type="page"/>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КАЛЕНДАРНЫЙ ГРАФИК</w:t>
      </w:r>
    </w:p>
    <w:p w:rsidR="00BB28C8" w:rsidRPr="009F3DC7"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1216"/>
        <w:gridCol w:w="1440"/>
      </w:tblGrid>
      <w:tr w:rsidR="00BB28C8" w:rsidRPr="009F3DC7" w:rsidTr="003D2146">
        <w:trPr>
          <w:cantSplit/>
          <w:jc w:val="center"/>
        </w:trPr>
        <w:tc>
          <w:tcPr>
            <w:tcW w:w="816"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xml:space="preserve">№ </w:t>
            </w:r>
            <w:proofErr w:type="gramStart"/>
            <w:r w:rsidRPr="00517562">
              <w:rPr>
                <w:rFonts w:ascii="GHEA Grapalat" w:hAnsi="GHEA Grapalat"/>
                <w:sz w:val="20"/>
                <w:szCs w:val="20"/>
              </w:rPr>
              <w:t>п</w:t>
            </w:r>
            <w:proofErr w:type="gramEnd"/>
            <w:r w:rsidRPr="00517562">
              <w:rPr>
                <w:rFonts w:ascii="GHEA Grapalat" w:hAnsi="GHEA Grapalat"/>
                <w:sz w:val="20"/>
                <w:szCs w:val="20"/>
              </w:rPr>
              <w:t>/п</w:t>
            </w:r>
          </w:p>
        </w:tc>
        <w:tc>
          <w:tcPr>
            <w:tcW w:w="4962" w:type="dxa"/>
            <w:vMerge w:val="restart"/>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2656" w:type="dxa"/>
            <w:gridSpan w:val="2"/>
            <w:vAlign w:val="center"/>
          </w:tcPr>
          <w:p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r>
              <w:rPr>
                <w:rStyle w:val="af6"/>
                <w:rFonts w:ascii="GHEA Grapalat" w:hAnsi="GHEA Grapalat"/>
                <w:sz w:val="20"/>
                <w:szCs w:val="20"/>
              </w:rPr>
              <w:footnoteReference w:customMarkFollows="1" w:id="26"/>
              <w:t>**</w:t>
            </w:r>
          </w:p>
        </w:tc>
      </w:tr>
      <w:tr w:rsidR="00BB28C8" w:rsidRPr="009F3DC7" w:rsidTr="003D2146">
        <w:trPr>
          <w:cantSplit/>
          <w:trHeight w:val="586"/>
          <w:jc w:val="center"/>
        </w:trPr>
        <w:tc>
          <w:tcPr>
            <w:tcW w:w="816" w:type="dxa"/>
            <w:vMerge/>
            <w:vAlign w:val="center"/>
          </w:tcPr>
          <w:p w:rsidR="00BB28C8" w:rsidRPr="00517562" w:rsidRDefault="00BB28C8" w:rsidP="003D2146">
            <w:pPr>
              <w:widowControl w:val="0"/>
              <w:spacing w:after="120"/>
              <w:jc w:val="both"/>
              <w:rPr>
                <w:rFonts w:ascii="GHEA Grapalat" w:hAnsi="GHEA Grapalat"/>
                <w:sz w:val="20"/>
                <w:szCs w:val="20"/>
              </w:rPr>
            </w:pPr>
          </w:p>
        </w:tc>
        <w:tc>
          <w:tcPr>
            <w:tcW w:w="4962" w:type="dxa"/>
            <w:vMerge/>
          </w:tcPr>
          <w:p w:rsidR="00BB28C8" w:rsidRPr="00517562" w:rsidRDefault="00BB28C8" w:rsidP="003D2146">
            <w:pPr>
              <w:widowControl w:val="0"/>
              <w:spacing w:after="120"/>
              <w:rPr>
                <w:rFonts w:ascii="GHEA Grapalat" w:hAnsi="GHEA Grapalat"/>
                <w:sz w:val="20"/>
                <w:szCs w:val="20"/>
              </w:rPr>
            </w:pPr>
          </w:p>
        </w:tc>
        <w:tc>
          <w:tcPr>
            <w:tcW w:w="1216"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440" w:type="dxa"/>
            <w:vAlign w:val="center"/>
          </w:tcPr>
          <w:p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3606B4" w:rsidRPr="009F3DC7" w:rsidTr="003D2146">
        <w:trPr>
          <w:trHeight w:val="586"/>
          <w:jc w:val="center"/>
        </w:trPr>
        <w:tc>
          <w:tcPr>
            <w:tcW w:w="816" w:type="dxa"/>
            <w:vAlign w:val="center"/>
          </w:tcPr>
          <w:p w:rsidR="003606B4" w:rsidRPr="00517562" w:rsidRDefault="003606B4"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4962" w:type="dxa"/>
            <w:vAlign w:val="center"/>
          </w:tcPr>
          <w:p w:rsidR="003606B4" w:rsidRPr="0025000D" w:rsidRDefault="003606B4" w:rsidP="00500761">
            <w:pPr>
              <w:rPr>
                <w:rFonts w:ascii="GHEA Grapalat" w:hAnsi="GHEA Grapalat"/>
                <w:sz w:val="20"/>
                <w:szCs w:val="20"/>
                <w:lang w:val="pt-BR"/>
              </w:rPr>
            </w:pPr>
            <w:r w:rsidRPr="0025000D">
              <w:rPr>
                <w:rFonts w:ascii="GHEA Grapalat" w:hAnsi="GHEA Grapalat"/>
                <w:bCs/>
                <w:sz w:val="20"/>
                <w:szCs w:val="20"/>
                <w:lang w:val="af-ZA"/>
              </w:rPr>
              <w:t>Мобилизация</w:t>
            </w:r>
          </w:p>
        </w:tc>
        <w:tc>
          <w:tcPr>
            <w:tcW w:w="1216" w:type="dxa"/>
            <w:vAlign w:val="center"/>
          </w:tcPr>
          <w:p w:rsidR="003606B4" w:rsidRPr="0025000D" w:rsidRDefault="003606B4" w:rsidP="00500761">
            <w:pPr>
              <w:jc w:val="center"/>
              <w:rPr>
                <w:rFonts w:ascii="GHEA Grapalat" w:hAnsi="GHEA Grapalat"/>
                <w:sz w:val="20"/>
                <w:szCs w:val="20"/>
                <w:lang w:val="pt-BR"/>
              </w:rPr>
            </w:pPr>
          </w:p>
        </w:tc>
        <w:tc>
          <w:tcPr>
            <w:tcW w:w="1440" w:type="dxa"/>
            <w:vAlign w:val="center"/>
          </w:tcPr>
          <w:p w:rsidR="003606B4" w:rsidRPr="0025000D" w:rsidRDefault="003606B4" w:rsidP="00500761">
            <w:pPr>
              <w:rPr>
                <w:rFonts w:ascii="GHEA Grapalat" w:hAnsi="GHEA Grapalat"/>
                <w:sz w:val="20"/>
                <w:szCs w:val="20"/>
                <w:lang w:val="pt-BR"/>
              </w:rPr>
            </w:pPr>
            <w:r w:rsidRPr="0025000D">
              <w:rPr>
                <w:rFonts w:ascii="GHEA Grapalat" w:hAnsi="GHEA Grapalat"/>
                <w:sz w:val="20"/>
                <w:szCs w:val="20"/>
                <w:lang w:val="pt-BR"/>
              </w:rPr>
              <w:t>14 дней</w:t>
            </w:r>
          </w:p>
        </w:tc>
      </w:tr>
      <w:tr w:rsidR="003606B4" w:rsidRPr="009F3DC7" w:rsidTr="00D25AAC">
        <w:trPr>
          <w:trHeight w:val="586"/>
          <w:jc w:val="center"/>
        </w:trPr>
        <w:tc>
          <w:tcPr>
            <w:tcW w:w="816" w:type="dxa"/>
            <w:vAlign w:val="center"/>
          </w:tcPr>
          <w:p w:rsidR="003606B4" w:rsidRPr="00517562" w:rsidRDefault="003606B4" w:rsidP="003D2146">
            <w:pPr>
              <w:widowControl w:val="0"/>
              <w:spacing w:after="120"/>
              <w:jc w:val="center"/>
              <w:rPr>
                <w:rFonts w:ascii="GHEA Grapalat" w:hAnsi="GHEA Grapalat"/>
                <w:sz w:val="20"/>
                <w:szCs w:val="20"/>
              </w:rPr>
            </w:pPr>
            <w:r w:rsidRPr="00517562">
              <w:rPr>
                <w:rFonts w:ascii="GHEA Grapalat" w:hAnsi="GHEA Grapalat"/>
                <w:sz w:val="20"/>
                <w:szCs w:val="20"/>
              </w:rPr>
              <w:t>2</w:t>
            </w:r>
          </w:p>
        </w:tc>
        <w:tc>
          <w:tcPr>
            <w:tcW w:w="4962" w:type="dxa"/>
            <w:vAlign w:val="center"/>
          </w:tcPr>
          <w:p w:rsidR="003606B4" w:rsidRPr="0025000D" w:rsidRDefault="003606B4" w:rsidP="00500761">
            <w:pPr>
              <w:rPr>
                <w:rFonts w:ascii="GHEA Grapalat" w:hAnsi="GHEA Grapalat"/>
                <w:sz w:val="20"/>
                <w:szCs w:val="20"/>
                <w:lang w:val="pt-BR"/>
              </w:rPr>
            </w:pPr>
            <w:r w:rsidRPr="0025000D">
              <w:rPr>
                <w:rFonts w:ascii="GHEA Grapalat" w:hAnsi="GHEA Grapalat"/>
                <w:sz w:val="20"/>
                <w:szCs w:val="20"/>
                <w:lang w:val="pt-BR"/>
              </w:rPr>
              <w:t>Строительство системы внешнего водоснабжения общины Цахкаландж (Wo Pipeline)</w:t>
            </w:r>
          </w:p>
        </w:tc>
        <w:tc>
          <w:tcPr>
            <w:tcW w:w="1216" w:type="dxa"/>
          </w:tcPr>
          <w:p w:rsidR="003606B4" w:rsidRPr="0025000D" w:rsidRDefault="003606B4" w:rsidP="00500761">
            <w:pPr>
              <w:jc w:val="center"/>
              <w:rPr>
                <w:rFonts w:ascii="GHEA Grapalat" w:hAnsi="GHEA Grapalat"/>
                <w:sz w:val="20"/>
                <w:szCs w:val="20"/>
                <w:lang w:val="pt-BR"/>
              </w:rPr>
            </w:pPr>
          </w:p>
        </w:tc>
        <w:tc>
          <w:tcPr>
            <w:tcW w:w="1440" w:type="dxa"/>
            <w:vAlign w:val="center"/>
          </w:tcPr>
          <w:p w:rsidR="003606B4" w:rsidRPr="0025000D" w:rsidRDefault="003606B4" w:rsidP="00500761">
            <w:pPr>
              <w:rPr>
                <w:rFonts w:ascii="GHEA Grapalat" w:hAnsi="GHEA Grapalat"/>
                <w:sz w:val="20"/>
                <w:szCs w:val="20"/>
                <w:lang w:val="pt-BR"/>
              </w:rPr>
            </w:pPr>
            <w:r w:rsidRPr="0025000D">
              <w:rPr>
                <w:rFonts w:ascii="GHEA Grapalat" w:hAnsi="GHEA Grapalat"/>
                <w:sz w:val="20"/>
                <w:szCs w:val="20"/>
                <w:lang w:val="pt-BR"/>
              </w:rPr>
              <w:t>21 день</w:t>
            </w:r>
          </w:p>
        </w:tc>
      </w:tr>
      <w:tr w:rsidR="003606B4" w:rsidRPr="009F3DC7" w:rsidTr="00D25AAC">
        <w:trPr>
          <w:trHeight w:val="586"/>
          <w:jc w:val="center"/>
        </w:trPr>
        <w:tc>
          <w:tcPr>
            <w:tcW w:w="816" w:type="dxa"/>
            <w:vAlign w:val="center"/>
          </w:tcPr>
          <w:p w:rsidR="003606B4" w:rsidRPr="00517562" w:rsidRDefault="003606B4" w:rsidP="003D2146">
            <w:pPr>
              <w:widowControl w:val="0"/>
              <w:spacing w:after="120"/>
              <w:jc w:val="center"/>
              <w:rPr>
                <w:rFonts w:ascii="GHEA Grapalat" w:hAnsi="GHEA Grapalat"/>
                <w:sz w:val="20"/>
                <w:szCs w:val="20"/>
              </w:rPr>
            </w:pPr>
            <w:r w:rsidRPr="00517562">
              <w:rPr>
                <w:rFonts w:ascii="GHEA Grapalat" w:hAnsi="GHEA Grapalat"/>
                <w:sz w:val="20"/>
                <w:szCs w:val="20"/>
              </w:rPr>
              <w:t>3</w:t>
            </w:r>
          </w:p>
        </w:tc>
        <w:tc>
          <w:tcPr>
            <w:tcW w:w="4962" w:type="dxa"/>
            <w:vAlign w:val="center"/>
          </w:tcPr>
          <w:p w:rsidR="003606B4" w:rsidRPr="0025000D" w:rsidRDefault="003606B4" w:rsidP="00500761">
            <w:pPr>
              <w:rPr>
                <w:rFonts w:ascii="GHEA Grapalat" w:hAnsi="GHEA Grapalat"/>
                <w:sz w:val="20"/>
                <w:szCs w:val="20"/>
                <w:lang w:val="pt-BR"/>
              </w:rPr>
            </w:pPr>
            <w:r w:rsidRPr="0025000D">
              <w:rPr>
                <w:rFonts w:ascii="GHEA Grapalat" w:hAnsi="GHEA Grapalat"/>
                <w:sz w:val="20"/>
                <w:szCs w:val="20"/>
                <w:lang w:val="pt-BR"/>
              </w:rPr>
              <w:t>Реконструкция распределительной сети общины Цахкаландж</w:t>
            </w:r>
          </w:p>
        </w:tc>
        <w:tc>
          <w:tcPr>
            <w:tcW w:w="1216" w:type="dxa"/>
          </w:tcPr>
          <w:p w:rsidR="003606B4" w:rsidRPr="0025000D" w:rsidRDefault="003606B4" w:rsidP="00500761">
            <w:pPr>
              <w:jc w:val="center"/>
              <w:rPr>
                <w:rFonts w:ascii="GHEA Grapalat" w:hAnsi="GHEA Grapalat"/>
                <w:sz w:val="20"/>
                <w:szCs w:val="20"/>
                <w:lang w:val="pt-BR"/>
              </w:rPr>
            </w:pPr>
          </w:p>
        </w:tc>
        <w:tc>
          <w:tcPr>
            <w:tcW w:w="1440" w:type="dxa"/>
            <w:vAlign w:val="center"/>
          </w:tcPr>
          <w:p w:rsidR="003606B4" w:rsidRPr="0025000D" w:rsidRDefault="003606B4" w:rsidP="00500761">
            <w:pPr>
              <w:rPr>
                <w:rFonts w:ascii="GHEA Grapalat" w:hAnsi="GHEA Grapalat"/>
                <w:sz w:val="20"/>
                <w:szCs w:val="20"/>
                <w:lang w:val="pt-BR"/>
              </w:rPr>
            </w:pPr>
            <w:r w:rsidRPr="0025000D">
              <w:rPr>
                <w:rFonts w:ascii="GHEA Grapalat" w:hAnsi="GHEA Grapalat"/>
                <w:sz w:val="20"/>
                <w:szCs w:val="20"/>
                <w:lang w:val="pt-BR"/>
              </w:rPr>
              <w:t>147 дней</w:t>
            </w:r>
          </w:p>
        </w:tc>
      </w:tr>
      <w:tr w:rsidR="003606B4" w:rsidRPr="009F3DC7" w:rsidTr="003D2146">
        <w:trPr>
          <w:cantSplit/>
          <w:trHeight w:val="586"/>
          <w:jc w:val="center"/>
        </w:trPr>
        <w:tc>
          <w:tcPr>
            <w:tcW w:w="5778" w:type="dxa"/>
            <w:gridSpan w:val="2"/>
            <w:vAlign w:val="center"/>
          </w:tcPr>
          <w:p w:rsidR="003606B4" w:rsidRPr="00517562" w:rsidRDefault="003606B4" w:rsidP="003D2146">
            <w:pPr>
              <w:widowControl w:val="0"/>
              <w:spacing w:after="120"/>
              <w:rPr>
                <w:rFonts w:ascii="GHEA Grapalat" w:hAnsi="GHEA Grapalat"/>
                <w:b/>
                <w:sz w:val="20"/>
                <w:szCs w:val="20"/>
              </w:rPr>
            </w:pPr>
            <w:r w:rsidRPr="00517562">
              <w:rPr>
                <w:rFonts w:ascii="GHEA Grapalat" w:hAnsi="GHEA Grapalat"/>
                <w:b/>
                <w:sz w:val="20"/>
                <w:szCs w:val="20"/>
              </w:rPr>
              <w:t>ВСЕГО</w:t>
            </w:r>
          </w:p>
        </w:tc>
        <w:tc>
          <w:tcPr>
            <w:tcW w:w="1216" w:type="dxa"/>
            <w:vAlign w:val="center"/>
          </w:tcPr>
          <w:p w:rsidR="003606B4" w:rsidRPr="0025000D" w:rsidRDefault="003606B4" w:rsidP="00500761">
            <w:pPr>
              <w:jc w:val="center"/>
              <w:rPr>
                <w:rFonts w:ascii="GHEA Grapalat" w:hAnsi="GHEA Grapalat"/>
                <w:b/>
                <w:sz w:val="20"/>
                <w:szCs w:val="20"/>
                <w:lang w:val="pt-BR"/>
              </w:rPr>
            </w:pPr>
            <w:r w:rsidRPr="0025000D">
              <w:rPr>
                <w:rFonts w:ascii="GHEA Grapalat" w:hAnsi="GHEA Grapalat"/>
                <w:iCs/>
                <w:sz w:val="20"/>
                <w:szCs w:val="15"/>
                <w:lang w:val="hy-AM"/>
              </w:rPr>
              <w:t>С момента утверждения финансовых средств в рамках подписанного соглашения</w:t>
            </w:r>
          </w:p>
        </w:tc>
        <w:tc>
          <w:tcPr>
            <w:tcW w:w="1440" w:type="dxa"/>
            <w:vAlign w:val="center"/>
          </w:tcPr>
          <w:p w:rsidR="003606B4" w:rsidRPr="0025000D" w:rsidRDefault="003F39CD" w:rsidP="00500761">
            <w:pPr>
              <w:jc w:val="center"/>
              <w:rPr>
                <w:rFonts w:ascii="GHEA Grapalat" w:hAnsi="GHEA Grapalat"/>
                <w:b/>
                <w:sz w:val="20"/>
                <w:szCs w:val="20"/>
                <w:lang w:val="pt-BR"/>
              </w:rPr>
            </w:pPr>
            <w:r w:rsidRPr="003F39CD">
              <w:rPr>
                <w:rFonts w:ascii="GHEA Grapalat" w:hAnsi="GHEA Grapalat"/>
                <w:b/>
                <w:sz w:val="20"/>
                <w:szCs w:val="20"/>
                <w:lang w:val="pt-BR"/>
              </w:rPr>
              <w:t>182</w:t>
            </w:r>
            <w:r w:rsidRPr="0025000D">
              <w:rPr>
                <w:rFonts w:ascii="GHEA Grapalat" w:hAnsi="GHEA Grapalat"/>
                <w:sz w:val="20"/>
                <w:szCs w:val="20"/>
                <w:lang w:val="pt-BR"/>
              </w:rPr>
              <w:t xml:space="preserve"> дней</w:t>
            </w:r>
          </w:p>
        </w:tc>
      </w:tr>
    </w:tbl>
    <w:p w:rsidR="00BB28C8" w:rsidRPr="009F3DC7" w:rsidRDefault="00BB28C8" w:rsidP="00BB28C8">
      <w:pPr>
        <w:widowControl w:val="0"/>
        <w:spacing w:after="160" w:line="360" w:lineRule="auto"/>
        <w:ind w:firstLine="567"/>
        <w:jc w:val="both"/>
        <w:outlineLvl w:val="3"/>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tabs>
          <w:tab w:val="left" w:pos="8789"/>
        </w:tabs>
        <w:spacing w:after="160" w:line="360" w:lineRule="auto"/>
        <w:ind w:firstLine="567"/>
        <w:jc w:val="both"/>
        <w:rPr>
          <w:rFonts w:ascii="GHEA Grapalat" w:hAnsi="GHEA Grapalat"/>
        </w:rPr>
      </w:pPr>
    </w:p>
    <w:p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BB28C8" w:rsidRPr="009F3DC7" w:rsidRDefault="00BB28C8" w:rsidP="00BB28C8">
      <w:pPr>
        <w:widowControl w:val="0"/>
        <w:tabs>
          <w:tab w:val="left" w:pos="9540"/>
        </w:tabs>
        <w:spacing w:after="160" w:line="360" w:lineRule="auto"/>
        <w:ind w:firstLine="567"/>
        <w:jc w:val="center"/>
        <w:rPr>
          <w:rFonts w:ascii="GHEA Grapalat" w:hAnsi="GHEA Grapalat"/>
        </w:rPr>
      </w:pPr>
    </w:p>
    <w:p w:rsidR="00BB28C8" w:rsidRPr="005053A0"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p>
    <w:p w:rsidR="00BB28C8" w:rsidRPr="009F3DC7" w:rsidRDefault="00BB28C8" w:rsidP="00BB28C8">
      <w:pPr>
        <w:widowControl w:val="0"/>
        <w:spacing w:after="160" w:line="360" w:lineRule="auto"/>
        <w:ind w:firstLine="567"/>
        <w:jc w:val="right"/>
        <w:rPr>
          <w:rFonts w:ascii="GHEA Grapalat" w:hAnsi="GHEA Grapalat"/>
        </w:rPr>
      </w:pPr>
      <w:proofErr w:type="spellStart"/>
      <w:r w:rsidRPr="009F3DC7">
        <w:rPr>
          <w:rFonts w:ascii="GHEA Grapalat" w:hAnsi="GHEA Grapalat"/>
        </w:rPr>
        <w:t>драмов</w:t>
      </w:r>
      <w:proofErr w:type="spellEnd"/>
      <w:r w:rsidRPr="009F3DC7">
        <w:rPr>
          <w:rFonts w:ascii="GHEA Grapalat" w:hAnsi="GHEA Grapalat"/>
        </w:rPr>
        <w:t xml:space="preserve">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rsidTr="003D2146">
        <w:trPr>
          <w:jc w:val="center"/>
        </w:trPr>
        <w:tc>
          <w:tcPr>
            <w:tcW w:w="10955" w:type="dxa"/>
            <w:gridSpan w:val="16"/>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rsidTr="003D2146">
        <w:trPr>
          <w:jc w:val="center"/>
        </w:trPr>
        <w:tc>
          <w:tcPr>
            <w:tcW w:w="125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rsidR="00BB28C8" w:rsidRPr="00F76F2B" w:rsidRDefault="00BB28C8" w:rsidP="00011FFF">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 г., по месяцам, в том числе</w:t>
            </w:r>
          </w:p>
        </w:tc>
      </w:tr>
      <w:tr w:rsidR="00BB28C8" w:rsidRPr="00685FDC" w:rsidTr="003D2146">
        <w:trPr>
          <w:cantSplit/>
          <w:trHeight w:val="1134"/>
          <w:jc w:val="center"/>
        </w:trPr>
        <w:tc>
          <w:tcPr>
            <w:tcW w:w="1259" w:type="dxa"/>
          </w:tcPr>
          <w:p w:rsidR="00BB28C8" w:rsidRPr="00685FDC" w:rsidRDefault="00BB28C8" w:rsidP="003D2146">
            <w:pPr>
              <w:widowControl w:val="0"/>
              <w:spacing w:after="120"/>
              <w:jc w:val="center"/>
              <w:rPr>
                <w:rFonts w:ascii="GHEA Grapalat" w:hAnsi="GHEA Grapalat"/>
                <w:sz w:val="14"/>
                <w:szCs w:val="16"/>
              </w:rPr>
            </w:pPr>
          </w:p>
        </w:tc>
        <w:tc>
          <w:tcPr>
            <w:tcW w:w="1238" w:type="dxa"/>
          </w:tcPr>
          <w:p w:rsidR="00BB28C8" w:rsidRPr="00685FDC" w:rsidRDefault="00BB28C8" w:rsidP="003D2146">
            <w:pPr>
              <w:widowControl w:val="0"/>
              <w:spacing w:after="120"/>
              <w:jc w:val="center"/>
              <w:rPr>
                <w:rFonts w:ascii="GHEA Grapalat" w:hAnsi="GHEA Grapalat"/>
                <w:sz w:val="14"/>
                <w:szCs w:val="16"/>
              </w:rPr>
            </w:pPr>
          </w:p>
        </w:tc>
        <w:tc>
          <w:tcPr>
            <w:tcW w:w="1019" w:type="dxa"/>
          </w:tcPr>
          <w:p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BB28C8" w:rsidRPr="00685FDC" w:rsidTr="003D2146">
        <w:trPr>
          <w:cantSplit/>
          <w:trHeight w:val="1134"/>
          <w:jc w:val="center"/>
        </w:trPr>
        <w:tc>
          <w:tcPr>
            <w:tcW w:w="1259" w:type="dxa"/>
          </w:tcPr>
          <w:p w:rsidR="00BB28C8" w:rsidRPr="00927C56" w:rsidRDefault="00927C56" w:rsidP="003D2146">
            <w:pPr>
              <w:widowControl w:val="0"/>
              <w:spacing w:after="120"/>
              <w:jc w:val="center"/>
              <w:rPr>
                <w:rFonts w:ascii="GHEA Grapalat" w:hAnsi="GHEA Grapalat"/>
                <w:sz w:val="14"/>
                <w:szCs w:val="16"/>
                <w:lang w:val="en-US"/>
              </w:rPr>
            </w:pPr>
            <w:r>
              <w:rPr>
                <w:rFonts w:ascii="GHEA Grapalat" w:hAnsi="GHEA Grapalat"/>
                <w:sz w:val="14"/>
                <w:szCs w:val="16"/>
                <w:lang w:val="en-US"/>
              </w:rPr>
              <w:t>1</w:t>
            </w:r>
          </w:p>
        </w:tc>
        <w:tc>
          <w:tcPr>
            <w:tcW w:w="1238" w:type="dxa"/>
          </w:tcPr>
          <w:p w:rsidR="00BB28C8" w:rsidRPr="00685FDC" w:rsidRDefault="003606B4" w:rsidP="003D2146">
            <w:pPr>
              <w:widowControl w:val="0"/>
              <w:spacing w:after="120"/>
              <w:jc w:val="center"/>
              <w:rPr>
                <w:rFonts w:ascii="GHEA Grapalat" w:hAnsi="GHEA Grapalat"/>
                <w:sz w:val="14"/>
                <w:szCs w:val="16"/>
              </w:rPr>
            </w:pPr>
            <w:r w:rsidRPr="003606B4">
              <w:rPr>
                <w:rFonts w:ascii="GHEA Grapalat" w:hAnsi="GHEA Grapalat"/>
                <w:sz w:val="20"/>
                <w:lang w:val="es-ES" w:eastAsia="en-US" w:bidi="ar-SA"/>
              </w:rPr>
              <w:t>45241170</w:t>
            </w:r>
          </w:p>
        </w:tc>
        <w:tc>
          <w:tcPr>
            <w:tcW w:w="1019" w:type="dxa"/>
          </w:tcPr>
          <w:p w:rsidR="00BB28C8" w:rsidRPr="00685FDC" w:rsidRDefault="003606B4" w:rsidP="003D2146">
            <w:pPr>
              <w:widowControl w:val="0"/>
              <w:spacing w:after="120"/>
              <w:jc w:val="center"/>
              <w:rPr>
                <w:rFonts w:ascii="GHEA Grapalat" w:hAnsi="GHEA Grapalat"/>
                <w:sz w:val="14"/>
                <w:szCs w:val="16"/>
              </w:rPr>
            </w:pPr>
            <w:r w:rsidRPr="00797D13">
              <w:rPr>
                <w:rFonts w:ascii="GHEA Grapalat" w:hAnsi="GHEA Grapalat"/>
                <w:b/>
                <w:sz w:val="20"/>
                <w:szCs w:val="20"/>
              </w:rPr>
              <w:t xml:space="preserve">Реконструкция (реконструкция) сети питьевого водоснабжения в поселке </w:t>
            </w:r>
            <w:proofErr w:type="spellStart"/>
            <w:r w:rsidRPr="00797D13">
              <w:rPr>
                <w:rFonts w:ascii="GHEA Grapalat" w:hAnsi="GHEA Grapalat"/>
                <w:b/>
                <w:sz w:val="20"/>
                <w:szCs w:val="20"/>
              </w:rPr>
              <w:t>Цахкаландж</w:t>
            </w:r>
            <w:proofErr w:type="spellEnd"/>
            <w:r w:rsidRPr="00797D13">
              <w:rPr>
                <w:rFonts w:ascii="GHEA Grapalat" w:hAnsi="GHEA Grapalat"/>
                <w:b/>
                <w:sz w:val="20"/>
                <w:szCs w:val="20"/>
              </w:rPr>
              <w:t xml:space="preserve"> общины </w:t>
            </w:r>
            <w:proofErr w:type="spellStart"/>
            <w:r w:rsidRPr="00797D13">
              <w:rPr>
                <w:rFonts w:ascii="GHEA Grapalat" w:hAnsi="GHEA Grapalat"/>
                <w:b/>
                <w:sz w:val="20"/>
                <w:szCs w:val="20"/>
              </w:rPr>
              <w:t>Хой</w:t>
            </w:r>
            <w:proofErr w:type="spellEnd"/>
          </w:p>
        </w:tc>
        <w:tc>
          <w:tcPr>
            <w:tcW w:w="582" w:type="dxa"/>
            <w:vAlign w:val="center"/>
          </w:tcPr>
          <w:p w:rsidR="00BB28C8" w:rsidRPr="00685FDC" w:rsidRDefault="00BB28C8" w:rsidP="003D2146">
            <w:pPr>
              <w:widowControl w:val="0"/>
              <w:spacing w:after="120"/>
              <w:ind w:left="-95" w:right="-88"/>
              <w:jc w:val="center"/>
              <w:rPr>
                <w:rFonts w:ascii="GHEA Grapalat" w:hAnsi="GHEA Grapalat"/>
                <w:sz w:val="14"/>
                <w:szCs w:val="16"/>
              </w:rPr>
            </w:pPr>
          </w:p>
        </w:tc>
        <w:tc>
          <w:tcPr>
            <w:tcW w:w="700" w:type="dxa"/>
            <w:vAlign w:val="center"/>
          </w:tcPr>
          <w:p w:rsidR="00BB28C8" w:rsidRPr="00685FDC" w:rsidRDefault="00BB28C8" w:rsidP="003D2146">
            <w:pPr>
              <w:widowControl w:val="0"/>
              <w:spacing w:after="120"/>
              <w:ind w:left="-95" w:right="-88"/>
              <w:jc w:val="center"/>
              <w:rPr>
                <w:rFonts w:ascii="GHEA Grapalat" w:hAnsi="GHEA Grapalat"/>
                <w:sz w:val="14"/>
                <w:szCs w:val="16"/>
              </w:rPr>
            </w:pPr>
          </w:p>
        </w:tc>
        <w:tc>
          <w:tcPr>
            <w:tcW w:w="4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p>
        </w:tc>
        <w:tc>
          <w:tcPr>
            <w:tcW w:w="55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p>
        </w:tc>
        <w:tc>
          <w:tcPr>
            <w:tcW w:w="436"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p>
        </w:tc>
        <w:tc>
          <w:tcPr>
            <w:tcW w:w="515"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p>
        </w:tc>
        <w:tc>
          <w:tcPr>
            <w:tcW w:w="477"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31"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729"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63"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9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644" w:type="dxa"/>
            <w:vAlign w:val="center"/>
          </w:tcPr>
          <w:p w:rsidR="00BB28C8" w:rsidRPr="00685FDC" w:rsidRDefault="00BB28C8" w:rsidP="003D2146">
            <w:pPr>
              <w:widowControl w:val="0"/>
              <w:spacing w:after="120"/>
              <w:ind w:left="-95" w:right="-88"/>
              <w:jc w:val="center"/>
              <w:rPr>
                <w:rFonts w:ascii="GHEA Grapalat" w:hAnsi="GHEA Grapalat" w:cs="Arial"/>
                <w:sz w:val="14"/>
                <w:szCs w:val="16"/>
              </w:rPr>
            </w:pPr>
            <w:r w:rsidRPr="00685FDC">
              <w:rPr>
                <w:rFonts w:ascii="GHEA Grapalat" w:hAnsi="GHEA Grapalat"/>
                <w:sz w:val="14"/>
                <w:szCs w:val="16"/>
              </w:rPr>
              <w:t>... %</w:t>
            </w:r>
          </w:p>
        </w:tc>
        <w:tc>
          <w:tcPr>
            <w:tcW w:w="581" w:type="dxa"/>
            <w:vAlign w:val="center"/>
          </w:tcPr>
          <w:p w:rsidR="00BB28C8" w:rsidRPr="00685FDC" w:rsidRDefault="00BB28C8" w:rsidP="003D2146">
            <w:pPr>
              <w:widowControl w:val="0"/>
              <w:spacing w:after="120"/>
              <w:ind w:left="-95" w:right="-88"/>
              <w:jc w:val="center"/>
              <w:rPr>
                <w:rFonts w:ascii="GHEA Grapalat" w:hAnsi="GHEA Grapalat"/>
                <w:b/>
                <w:sz w:val="14"/>
                <w:szCs w:val="16"/>
              </w:rPr>
            </w:pPr>
            <w:r w:rsidRPr="00685FDC">
              <w:rPr>
                <w:rFonts w:ascii="GHEA Grapalat" w:hAnsi="GHEA Grapalat"/>
                <w:sz w:val="14"/>
                <w:szCs w:val="16"/>
              </w:rPr>
              <w:t>... %</w:t>
            </w:r>
          </w:p>
        </w:tc>
      </w:tr>
    </w:tbl>
    <w:p w:rsidR="00011FFF" w:rsidRDefault="00011FFF" w:rsidP="005053A0">
      <w:pPr>
        <w:widowControl w:val="0"/>
        <w:spacing w:after="160" w:line="360" w:lineRule="auto"/>
        <w:jc w:val="both"/>
        <w:rPr>
          <w:rFonts w:ascii="GHEA Grapalat" w:hAnsi="GHEA Grapalat" w:cs="Sylfaen"/>
          <w:b/>
          <w:i/>
          <w:lang w:val="en-US"/>
        </w:rPr>
      </w:pPr>
    </w:p>
    <w:p w:rsidR="00011FFF" w:rsidRDefault="00011FFF" w:rsidP="005053A0">
      <w:pPr>
        <w:widowControl w:val="0"/>
        <w:spacing w:after="160" w:line="360" w:lineRule="auto"/>
        <w:jc w:val="both"/>
        <w:rPr>
          <w:rFonts w:ascii="GHEA Grapalat" w:hAnsi="GHEA Grapalat" w:cs="Sylfaen"/>
          <w:b/>
          <w:i/>
          <w:lang w:val="en-US"/>
        </w:rPr>
      </w:pPr>
    </w:p>
    <w:p w:rsidR="00011FFF" w:rsidRDefault="00011FFF" w:rsidP="005053A0">
      <w:pPr>
        <w:widowControl w:val="0"/>
        <w:spacing w:after="160" w:line="360" w:lineRule="auto"/>
        <w:jc w:val="both"/>
        <w:rPr>
          <w:rFonts w:ascii="GHEA Grapalat" w:hAnsi="GHEA Grapalat" w:cs="Sylfaen"/>
          <w:b/>
          <w:i/>
          <w:lang w:val="en-US"/>
        </w:rPr>
      </w:pPr>
    </w:p>
    <w:p w:rsidR="005053A0" w:rsidRPr="005053A0" w:rsidRDefault="005053A0" w:rsidP="005053A0">
      <w:pPr>
        <w:widowControl w:val="0"/>
        <w:spacing w:after="160" w:line="360" w:lineRule="auto"/>
        <w:jc w:val="both"/>
        <w:rPr>
          <w:rFonts w:ascii="GHEA Grapalat" w:hAnsi="GHEA Grapalat" w:cs="Sylfaen"/>
          <w:i/>
        </w:rPr>
      </w:pPr>
      <w:r w:rsidRPr="005053A0">
        <w:rPr>
          <w:rFonts w:ascii="GHEA Grapalat" w:hAnsi="GHEA Grapalat" w:cs="Sylfaen"/>
          <w:b/>
          <w:i/>
        </w:rPr>
        <w:t>НАСТОЯЩАЯ ПРОЦЕДУРА ЗАКУПОК ОРГАНИЗОВАНА В РАМКАХ ЧАСТИ 6 СТАТЬИ 15 ЗАКОНА РА «О ЗАКУПКАХ».</w:t>
      </w:r>
      <w:r w:rsidRPr="005053A0">
        <w:rPr>
          <w:rFonts w:ascii="GHEA Grapalat" w:hAnsi="GHEA Grapalat" w:cs="Sylfaen"/>
          <w:b/>
          <w:i/>
        </w:rPr>
        <w:br w:type="page"/>
      </w:r>
    </w:p>
    <w:p w:rsidR="00BB28C8" w:rsidRPr="005053A0" w:rsidRDefault="00BB28C8" w:rsidP="00BB28C8">
      <w:pPr>
        <w:widowControl w:val="0"/>
        <w:spacing w:after="160" w:line="360" w:lineRule="auto"/>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rsidTr="003D2146">
        <w:trPr>
          <w:jc w:val="center"/>
        </w:trPr>
        <w:tc>
          <w:tcPr>
            <w:tcW w:w="4536"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BB28C8" w:rsidRPr="009F3DC7" w:rsidRDefault="00BB28C8" w:rsidP="003D2146">
            <w:pPr>
              <w:widowControl w:val="0"/>
              <w:spacing w:after="160" w:line="360" w:lineRule="auto"/>
              <w:jc w:val="center"/>
              <w:rPr>
                <w:rFonts w:ascii="GHEA Grapalat" w:hAnsi="GHEA Grapalat"/>
              </w:rPr>
            </w:pPr>
          </w:p>
        </w:tc>
        <w:tc>
          <w:tcPr>
            <w:tcW w:w="4343" w:type="dxa"/>
          </w:tcPr>
          <w:p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rsidR="00BB28C8" w:rsidRPr="009F3DC7" w:rsidRDefault="00BB28C8" w:rsidP="00BB28C8">
      <w:pPr>
        <w:widowControl w:val="0"/>
        <w:spacing w:after="160" w:line="360" w:lineRule="auto"/>
        <w:ind w:firstLine="567"/>
        <w:rPr>
          <w:rFonts w:ascii="GHEA Grapalat" w:hAnsi="GHEA Grapalat"/>
        </w:rPr>
        <w:sectPr w:rsidR="00BB28C8" w:rsidRPr="009F3DC7" w:rsidSect="00166832">
          <w:footerReference w:type="default" r:id="rId11"/>
          <w:footnotePr>
            <w:pos w:val="beneathText"/>
          </w:footnotePr>
          <w:type w:val="nextColumn"/>
          <w:pgSz w:w="11907" w:h="16840" w:code="9"/>
          <w:pgMar w:top="993" w:right="1418" w:bottom="1418" w:left="1418" w:header="561" w:footer="561" w:gutter="0"/>
          <w:cols w:space="720"/>
          <w:docGrid w:linePitch="326"/>
        </w:sectPr>
      </w:pP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rsidTr="003D2146">
        <w:trPr>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rsidR="00BB28C8" w:rsidRPr="00124BE9" w:rsidRDefault="00BB28C8" w:rsidP="003D2146">
            <w:pPr>
              <w:widowControl w:val="0"/>
              <w:spacing w:after="160" w:line="360" w:lineRule="auto"/>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rsidR="00BB28C8" w:rsidRPr="009F3DC7" w:rsidRDefault="00BB28C8" w:rsidP="003D2146">
            <w:pPr>
              <w:widowControl w:val="0"/>
              <w:spacing w:after="160" w:line="360" w:lineRule="auto"/>
              <w:jc w:val="center"/>
              <w:rPr>
                <w:rFonts w:ascii="GHEA Grapalat" w:hAnsi="GHEA Grapalat"/>
                <w:iCs/>
                <w:color w:val="000000"/>
              </w:rPr>
            </w:pPr>
            <w:proofErr w:type="gramStart"/>
            <w:r w:rsidRPr="009F3DC7">
              <w:rPr>
                <w:rFonts w:ascii="GHEA Grapalat" w:hAnsi="GHEA Grapalat"/>
                <w:color w:val="000000"/>
              </w:rPr>
              <w:t>Р</w:t>
            </w:r>
            <w:proofErr w:type="gramEnd"/>
            <w:r w:rsidRPr="009F3DC7">
              <w:rPr>
                <w:rFonts w:ascii="GHEA Grapalat" w:hAnsi="GHEA Grapalat"/>
                <w:color w:val="000000"/>
              </w:rPr>
              <w:t>/С____________________________</w:t>
            </w:r>
          </w:p>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rsidR="00BB28C8" w:rsidRPr="009F3DC7" w:rsidRDefault="00BB28C8" w:rsidP="00BB28C8">
      <w:pPr>
        <w:widowControl w:val="0"/>
        <w:spacing w:after="160" w:line="360" w:lineRule="auto"/>
        <w:ind w:left="567" w:right="566"/>
        <w:rPr>
          <w:rFonts w:ascii="GHEA Grapalat" w:hAnsi="GHEA Grapalat"/>
          <w:iCs/>
          <w:color w:val="000000"/>
        </w:rPr>
      </w:pPr>
    </w:p>
    <w:p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rsidR="00BB28C8" w:rsidRPr="009F3DC7" w:rsidRDefault="00BB28C8" w:rsidP="00BB28C8">
      <w:pPr>
        <w:pStyle w:val="a3"/>
        <w:widowControl w:val="0"/>
        <w:spacing w:after="160"/>
        <w:ind w:left="567" w:right="566" w:firstLine="0"/>
        <w:jc w:val="center"/>
        <w:rPr>
          <w:rFonts w:ascii="GHEA Grapalat" w:hAnsi="GHEA Grapalat"/>
          <w:b/>
          <w:bCs/>
          <w:iCs/>
          <w:sz w:val="24"/>
          <w:szCs w:val="24"/>
        </w:rPr>
      </w:pPr>
    </w:p>
    <w:p w:rsidR="00BB28C8" w:rsidRPr="009F3DC7" w:rsidRDefault="00BB28C8" w:rsidP="00BB28C8">
      <w:pPr>
        <w:pStyle w:val="a3"/>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rsidR="00BB28C8" w:rsidRPr="009F3DC7"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rsidTr="003D2146">
        <w:trPr>
          <w:trHeight w:val="345"/>
          <w:jc w:val="center"/>
        </w:trPr>
        <w:tc>
          <w:tcPr>
            <w:tcW w:w="379" w:type="dxa"/>
            <w:vMerge w:val="restart"/>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rsidTr="003D2146">
        <w:trPr>
          <w:trHeight w:val="152"/>
          <w:jc w:val="center"/>
        </w:trPr>
        <w:tc>
          <w:tcPr>
            <w:tcW w:w="379" w:type="dxa"/>
            <w:vMerge/>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 xml:space="preserve">сумма, подлежащая уплате (тыс. </w:t>
            </w:r>
            <w:proofErr w:type="spellStart"/>
            <w:r w:rsidRPr="007347E7">
              <w:rPr>
                <w:rFonts w:ascii="GHEA Grapalat" w:hAnsi="GHEA Grapalat"/>
                <w:sz w:val="16"/>
                <w:szCs w:val="16"/>
              </w:rPr>
              <w:t>драмов</w:t>
            </w:r>
            <w:proofErr w:type="spellEnd"/>
            <w:r w:rsidRPr="007347E7">
              <w:rPr>
                <w:rFonts w:ascii="GHEA Grapalat" w:hAnsi="GHEA Grapalat"/>
                <w:sz w:val="16"/>
                <w:szCs w:val="16"/>
              </w:rPr>
              <w:t>)</w:t>
            </w:r>
          </w:p>
        </w:tc>
        <w:tc>
          <w:tcPr>
            <w:tcW w:w="876" w:type="dxa"/>
            <w:vMerge w:val="restart"/>
            <w:shd w:val="clear" w:color="auto" w:fill="auto"/>
            <w:vAlign w:val="center"/>
          </w:tcPr>
          <w:p w:rsidR="00BB28C8" w:rsidRPr="007347E7" w:rsidRDefault="00BB28C8" w:rsidP="003D2146">
            <w:pPr>
              <w:pStyle w:val="af4"/>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rsidTr="003D2146">
        <w:trPr>
          <w:trHeight w:val="152"/>
          <w:jc w:val="center"/>
        </w:trPr>
        <w:tc>
          <w:tcPr>
            <w:tcW w:w="379" w:type="dxa"/>
            <w:vMerge/>
            <w:tcBorders>
              <w:bottom w:val="single" w:sz="4" w:space="0" w:color="auto"/>
            </w:tcBorders>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vAlign w:val="center"/>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r w:rsidR="00BB28C8" w:rsidRPr="007347E7" w:rsidTr="003D2146">
        <w:trPr>
          <w:trHeight w:val="515"/>
          <w:jc w:val="center"/>
        </w:trPr>
        <w:tc>
          <w:tcPr>
            <w:tcW w:w="379" w:type="dxa"/>
            <w:shd w:val="clear" w:color="auto" w:fill="auto"/>
          </w:tcPr>
          <w:p w:rsidR="00BB28C8" w:rsidRPr="007347E7" w:rsidRDefault="00BB28C8" w:rsidP="003D2146">
            <w:pPr>
              <w:pStyle w:val="af4"/>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rsidR="00BB28C8" w:rsidRPr="007347E7" w:rsidRDefault="00BB28C8" w:rsidP="003D2146">
            <w:pPr>
              <w:pStyle w:val="af4"/>
              <w:widowControl w:val="0"/>
              <w:tabs>
                <w:tab w:val="left" w:pos="916"/>
              </w:tabs>
              <w:spacing w:before="0" w:beforeAutospacing="0" w:after="120" w:afterAutospacing="0"/>
              <w:jc w:val="center"/>
              <w:rPr>
                <w:rFonts w:ascii="GHEA Grapalat" w:hAnsi="GHEA Grapalat"/>
                <w:sz w:val="16"/>
                <w:szCs w:val="16"/>
              </w:rPr>
            </w:pPr>
          </w:p>
        </w:tc>
      </w:tr>
    </w:tbl>
    <w:p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roofErr w:type="gramStart"/>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rsidTr="003D2146">
        <w:trPr>
          <w:trHeight w:val="266"/>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rsidTr="003D2146">
        <w:trPr>
          <w:trHeight w:val="47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rsidTr="003D2146">
        <w:trPr>
          <w:trHeight w:val="503"/>
          <w:tblCellSpacing w:w="7" w:type="dxa"/>
          <w:jc w:val="center"/>
        </w:trPr>
        <w:tc>
          <w:tcPr>
            <w:tcW w:w="0" w:type="auto"/>
            <w:vAlign w:val="center"/>
          </w:tcPr>
          <w:p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rsidTr="003D2146">
        <w:trPr>
          <w:trHeight w:val="281"/>
          <w:tblCellSpacing w:w="7" w:type="dxa"/>
          <w:jc w:val="center"/>
        </w:trPr>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rsidR="00BB28C8" w:rsidRPr="009F3DC7" w:rsidRDefault="00BB28C8" w:rsidP="00BB28C8">
      <w:pPr>
        <w:widowControl w:val="0"/>
        <w:spacing w:after="160" w:line="360" w:lineRule="auto"/>
        <w:ind w:firstLine="567"/>
        <w:jc w:val="center"/>
        <w:rPr>
          <w:rFonts w:ascii="GHEA Grapalat" w:hAnsi="GHEA Grapalat" w:cs="Sylfaen"/>
          <w:b/>
        </w:rPr>
      </w:pPr>
    </w:p>
    <w:p w:rsidR="00BB28C8" w:rsidRDefault="00BB28C8" w:rsidP="00BB28C8">
      <w:pPr>
        <w:rPr>
          <w:rFonts w:ascii="GHEA Grapalat" w:hAnsi="GHEA Grapalat" w:cs="Sylfaen"/>
          <w:b/>
        </w:rPr>
      </w:pPr>
      <w:r>
        <w:rPr>
          <w:rFonts w:ascii="GHEA Grapalat" w:hAnsi="GHEA Grapalat" w:cs="Sylfaen"/>
          <w:b/>
        </w:rPr>
        <w:br w:type="page"/>
      </w:r>
    </w:p>
    <w:p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rsidR="00BB28C8" w:rsidRPr="009F3DC7" w:rsidRDefault="00BB28C8" w:rsidP="00BB28C8">
      <w:pPr>
        <w:widowControl w:val="0"/>
        <w:spacing w:after="160" w:line="360" w:lineRule="auto"/>
        <w:jc w:val="center"/>
        <w:rPr>
          <w:rFonts w:ascii="GHEA Grapalat" w:hAnsi="GHEA Grapalat" w:cs="Sylfaen"/>
        </w:rPr>
      </w:pPr>
    </w:p>
    <w:p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rsidR="00BB28C8" w:rsidRPr="0086243C" w:rsidRDefault="00BB28C8" w:rsidP="00BB28C8">
      <w:pPr>
        <w:widowControl w:val="0"/>
        <w:ind w:right="-357"/>
        <w:jc w:val="both"/>
        <w:rPr>
          <w:rFonts w:ascii="GHEA Grapalat" w:hAnsi="GHEA Grapalat" w:cs="Sylfaen"/>
          <w:u w:val="single"/>
        </w:rPr>
      </w:pPr>
      <w:proofErr w:type="gramStart"/>
      <w:r w:rsidRPr="0086243C">
        <w:rPr>
          <w:rFonts w:ascii="GHEA Grapalat" w:hAnsi="GHEA Grapalat"/>
        </w:rPr>
        <w:t>между</w:t>
      </w:r>
      <w:proofErr w:type="gramEnd"/>
      <w:r w:rsidRPr="0086243C">
        <w:rPr>
          <w:rFonts w:ascii="GHEA Grapalat" w:hAnsi="GHEA Grapalat"/>
        </w:rPr>
        <w:t xml:space="preserve"> __________ (далее — Заказчик) и _____________ (далее — Исполнитель),</w:t>
      </w:r>
    </w:p>
    <w:p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r w:rsidR="00BB28C8" w:rsidRPr="00C8328C"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rsidR="00BB28C8" w:rsidRPr="00C8328C" w:rsidRDefault="00BB28C8" w:rsidP="003D2146">
            <w:pPr>
              <w:widowControl w:val="0"/>
              <w:spacing w:after="120"/>
              <w:rPr>
                <w:rFonts w:ascii="GHEA Grapalat" w:hAnsi="GHEA Grapalat" w:cs="Sylfaen"/>
                <w:sz w:val="16"/>
                <w:szCs w:val="16"/>
              </w:rPr>
            </w:pPr>
          </w:p>
        </w:tc>
      </w:tr>
    </w:tbl>
    <w:p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rsidR="00BB28C8" w:rsidRDefault="00BB28C8" w:rsidP="00BB28C8">
      <w:pPr>
        <w:rPr>
          <w:rFonts w:ascii="GHEA Grapalat" w:hAnsi="GHEA Grapalat"/>
        </w:rPr>
      </w:pPr>
      <w:r>
        <w:rPr>
          <w:rFonts w:ascii="GHEA Grapalat" w:hAnsi="GHEA Grapalat"/>
        </w:rPr>
        <w:br w:type="page"/>
      </w:r>
    </w:p>
    <w:p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rsidTr="003D2146">
        <w:tc>
          <w:tcPr>
            <w:tcW w:w="4785"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rsidTr="003D2146">
        <w:trPr>
          <w:tblCellSpacing w:w="7" w:type="dxa"/>
          <w:jc w:val="center"/>
        </w:trPr>
        <w:tc>
          <w:tcPr>
            <w:tcW w:w="0" w:type="auto"/>
            <w:vAlign w:val="center"/>
          </w:tcPr>
          <w:p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rsidTr="003D2146">
        <w:trPr>
          <w:tblCellSpacing w:w="7" w:type="dxa"/>
          <w:jc w:val="center"/>
        </w:trPr>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BC7" w:rsidRDefault="00002BC7">
      <w:r>
        <w:separator/>
      </w:r>
    </w:p>
  </w:endnote>
  <w:endnote w:type="continuationSeparator" w:id="0">
    <w:p w:rsidR="00002BC7" w:rsidRDefault="00002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Russian Baltica">
    <w:panose1 w:val="02027200000000000000"/>
    <w:charset w:val="00"/>
    <w:family w:val="roman"/>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03841"/>
      <w:docPartObj>
        <w:docPartGallery w:val="Page Numbers (Bottom of Page)"/>
        <w:docPartUnique/>
      </w:docPartObj>
    </w:sdtPr>
    <w:sdtEndPr>
      <w:rPr>
        <w:rFonts w:ascii="GHEA Grapalat" w:hAnsi="GHEA Grapalat"/>
        <w:sz w:val="24"/>
        <w:szCs w:val="24"/>
      </w:rPr>
    </w:sdtEndPr>
    <w:sdtContent>
      <w:p w:rsidR="00797D13" w:rsidRPr="003E450C" w:rsidRDefault="00797D13">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EF350E">
          <w:rPr>
            <w:rFonts w:ascii="GHEA Grapalat" w:hAnsi="GHEA Grapalat"/>
            <w:noProof/>
            <w:sz w:val="24"/>
            <w:szCs w:val="24"/>
          </w:rPr>
          <w:t>5</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BC7" w:rsidRDefault="00002BC7">
      <w:r>
        <w:separator/>
      </w:r>
    </w:p>
  </w:footnote>
  <w:footnote w:type="continuationSeparator" w:id="0">
    <w:p w:rsidR="00002BC7" w:rsidRDefault="00002BC7">
      <w:r>
        <w:continuationSeparator/>
      </w:r>
    </w:p>
  </w:footnote>
  <w:footnote w:id="1">
    <w:p w:rsidR="00797D13" w:rsidRPr="00793343" w:rsidRDefault="00797D13" w:rsidP="00F76F2B">
      <w:pPr>
        <w:pStyle w:val="af2"/>
        <w:jc w:val="both"/>
        <w:rPr>
          <w:rFonts w:asciiTheme="minorHAnsi" w:hAnsiTheme="minorHAnsi"/>
          <w:i/>
        </w:rPr>
      </w:pPr>
      <w:proofErr w:type="gramStart"/>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w:t>
      </w:r>
      <w:proofErr w:type="gramEnd"/>
      <w:r w:rsidRPr="00ED3BA4">
        <w:rPr>
          <w:rFonts w:ascii="GHEA Grapalat" w:hAnsi="GHEA Grapalat"/>
          <w:i/>
        </w:rPr>
        <w:t xml:space="preserve"> у одного лица, обусловленная безотлагательностью", а в коде процедур</w:t>
      </w:r>
      <w:proofErr w:type="gramStart"/>
      <w:r w:rsidRPr="00ED3BA4">
        <w:rPr>
          <w:rFonts w:ascii="GHEA Grapalat" w:hAnsi="GHEA Grapalat"/>
          <w:i/>
        </w:rPr>
        <w:t>ы-</w:t>
      </w:r>
      <w:proofErr w:type="gramEnd"/>
      <w:r w:rsidRPr="00ED3BA4">
        <w:rPr>
          <w:rFonts w:ascii="GHEA Grapalat" w:hAnsi="GHEA Grapalat"/>
          <w:i/>
        </w:rPr>
        <w:t xml:space="preserve"> слово "</w:t>
      </w:r>
      <w:proofErr w:type="spellStart"/>
      <w:r w:rsidRPr="00ED3BA4">
        <w:rPr>
          <w:rFonts w:ascii="GHEA Grapalat" w:hAnsi="GHEA Grapalat"/>
          <w:i/>
        </w:rPr>
        <w:t>BM</w:t>
      </w:r>
      <w:r>
        <w:rPr>
          <w:rFonts w:ascii="GHEA Grapalat" w:hAnsi="GHEA Grapalat"/>
          <w:i/>
        </w:rPr>
        <w:t>AShDzB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AShDzB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AShDzB</w:t>
      </w:r>
      <w:proofErr w:type="spellEnd"/>
      <w:r w:rsidRPr="00ED3BA4">
        <w:rPr>
          <w:rFonts w:ascii="GHEA Grapalat" w:hAnsi="GHEA Grapalat"/>
          <w:i/>
        </w:rPr>
        <w:t>"</w:t>
      </w:r>
      <w:r w:rsidRPr="00793343">
        <w:rPr>
          <w:rFonts w:ascii="GHEA Grapalat" w:hAnsi="GHEA Grapalat"/>
          <w:i/>
        </w:rPr>
        <w:t>.</w:t>
      </w:r>
    </w:p>
  </w:footnote>
  <w:footnote w:id="2">
    <w:p w:rsidR="00797D13" w:rsidRPr="00793343" w:rsidRDefault="00797D13" w:rsidP="00F76F2B">
      <w:pPr>
        <w:pStyle w:val="af2"/>
        <w:jc w:val="both"/>
        <w:rPr>
          <w:rFonts w:asciiTheme="minorHAnsi" w:hAnsiTheme="minorHAnsi"/>
          <w:i/>
        </w:rPr>
      </w:pPr>
      <w:proofErr w:type="gramStart"/>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w:t>
      </w:r>
      <w:proofErr w:type="gramEnd"/>
      <w:r w:rsidRPr="00ED3BA4">
        <w:rPr>
          <w:rFonts w:ascii="GHEA Grapalat" w:hAnsi="GHEA Grapalat"/>
          <w:i/>
        </w:rPr>
        <w:t xml:space="preserve"> у одного лица, обусловленная безотлагательностью", а в коде процедур</w:t>
      </w:r>
      <w:proofErr w:type="gramStart"/>
      <w:r w:rsidRPr="00ED3BA4">
        <w:rPr>
          <w:rFonts w:ascii="GHEA Grapalat" w:hAnsi="GHEA Grapalat"/>
          <w:i/>
        </w:rPr>
        <w:t>ы-</w:t>
      </w:r>
      <w:proofErr w:type="gramEnd"/>
      <w:r w:rsidRPr="00ED3BA4">
        <w:rPr>
          <w:rFonts w:ascii="GHEA Grapalat" w:hAnsi="GHEA Grapalat"/>
          <w:i/>
        </w:rPr>
        <w:t xml:space="preserve"> слово "</w:t>
      </w:r>
      <w:proofErr w:type="spellStart"/>
      <w:r w:rsidRPr="00ED3BA4">
        <w:rPr>
          <w:rFonts w:ascii="GHEA Grapalat" w:hAnsi="GHEA Grapalat"/>
          <w:i/>
        </w:rPr>
        <w:t>BM</w:t>
      </w:r>
      <w:r>
        <w:rPr>
          <w:rFonts w:ascii="GHEA Grapalat" w:hAnsi="GHEA Grapalat"/>
          <w:i/>
        </w:rPr>
        <w:t>AShDzB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AShDzB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AShDzB</w:t>
      </w:r>
      <w:proofErr w:type="spellEnd"/>
      <w:r w:rsidRPr="00ED3BA4">
        <w:rPr>
          <w:rFonts w:ascii="GHEA Grapalat" w:hAnsi="GHEA Grapalat"/>
          <w:i/>
        </w:rPr>
        <w:t>"</w:t>
      </w:r>
      <w:r w:rsidRPr="00793343">
        <w:rPr>
          <w:rFonts w:ascii="GHEA Grapalat" w:hAnsi="GHEA Grapalat"/>
          <w:i/>
        </w:rPr>
        <w:t>.</w:t>
      </w:r>
    </w:p>
  </w:footnote>
  <w:footnote w:id="3">
    <w:p w:rsidR="00797D13" w:rsidRPr="00793343" w:rsidRDefault="00797D13" w:rsidP="00F76F2B">
      <w:pPr>
        <w:pStyle w:val="af2"/>
        <w:jc w:val="both"/>
        <w:rPr>
          <w:rFonts w:asciiTheme="minorHAnsi" w:hAnsiTheme="minorHAnsi"/>
          <w:i/>
        </w:rPr>
      </w:pPr>
      <w:proofErr w:type="gramStart"/>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w:t>
      </w:r>
      <w:proofErr w:type="gramEnd"/>
      <w:r w:rsidRPr="00ED3BA4">
        <w:rPr>
          <w:rFonts w:ascii="GHEA Grapalat" w:hAnsi="GHEA Grapalat"/>
          <w:i/>
        </w:rPr>
        <w:t xml:space="preserve"> у одного лица, обусловленная безотлагательностью", а в коде процедур</w:t>
      </w:r>
      <w:proofErr w:type="gramStart"/>
      <w:r w:rsidRPr="00ED3BA4">
        <w:rPr>
          <w:rFonts w:ascii="GHEA Grapalat" w:hAnsi="GHEA Grapalat"/>
          <w:i/>
        </w:rPr>
        <w:t>ы-</w:t>
      </w:r>
      <w:proofErr w:type="gramEnd"/>
      <w:r w:rsidRPr="00ED3BA4">
        <w:rPr>
          <w:rFonts w:ascii="GHEA Grapalat" w:hAnsi="GHEA Grapalat"/>
          <w:i/>
        </w:rPr>
        <w:t xml:space="preserve"> слово "</w:t>
      </w:r>
      <w:proofErr w:type="spellStart"/>
      <w:r w:rsidRPr="00ED3BA4">
        <w:rPr>
          <w:rFonts w:ascii="GHEA Grapalat" w:hAnsi="GHEA Grapalat"/>
          <w:i/>
        </w:rPr>
        <w:t>BM</w:t>
      </w:r>
      <w:r>
        <w:rPr>
          <w:rFonts w:ascii="GHEA Grapalat" w:hAnsi="GHEA Grapalat"/>
          <w:i/>
        </w:rPr>
        <w:t>AShDzB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AShDzB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AShDzB</w:t>
      </w:r>
      <w:proofErr w:type="spellEnd"/>
      <w:r w:rsidRPr="00ED3BA4">
        <w:rPr>
          <w:rFonts w:ascii="GHEA Grapalat" w:hAnsi="GHEA Grapalat"/>
          <w:i/>
        </w:rPr>
        <w:t>"</w:t>
      </w:r>
      <w:r w:rsidRPr="00793343">
        <w:rPr>
          <w:rFonts w:ascii="GHEA Grapalat" w:hAnsi="GHEA Grapalat"/>
          <w:i/>
        </w:rPr>
        <w:t>.</w:t>
      </w:r>
    </w:p>
  </w:footnote>
  <w:footnote w:id="4">
    <w:p w:rsidR="00797D13" w:rsidRPr="00793343" w:rsidRDefault="00797D13" w:rsidP="00F76F2B">
      <w:pPr>
        <w:pStyle w:val="af2"/>
        <w:jc w:val="both"/>
        <w:rPr>
          <w:rFonts w:asciiTheme="minorHAnsi" w:hAnsiTheme="minorHAnsi"/>
          <w:i/>
        </w:rPr>
      </w:pPr>
      <w:proofErr w:type="gramStart"/>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w:t>
      </w:r>
      <w:proofErr w:type="gramEnd"/>
      <w:r w:rsidRPr="00ED3BA4">
        <w:rPr>
          <w:rFonts w:ascii="GHEA Grapalat" w:hAnsi="GHEA Grapalat"/>
          <w:i/>
        </w:rPr>
        <w:t xml:space="preserve"> у одного лица, обусловленная безотлагательностью", а в коде процедур</w:t>
      </w:r>
      <w:proofErr w:type="gramStart"/>
      <w:r w:rsidRPr="00ED3BA4">
        <w:rPr>
          <w:rFonts w:ascii="GHEA Grapalat" w:hAnsi="GHEA Grapalat"/>
          <w:i/>
        </w:rPr>
        <w:t>ы-</w:t>
      </w:r>
      <w:proofErr w:type="gramEnd"/>
      <w:r w:rsidRPr="00ED3BA4">
        <w:rPr>
          <w:rFonts w:ascii="GHEA Grapalat" w:hAnsi="GHEA Grapalat"/>
          <w:i/>
        </w:rPr>
        <w:t xml:space="preserve"> слово "</w:t>
      </w:r>
      <w:proofErr w:type="spellStart"/>
      <w:r w:rsidRPr="00ED3BA4">
        <w:rPr>
          <w:rFonts w:ascii="GHEA Grapalat" w:hAnsi="GHEA Grapalat"/>
          <w:i/>
        </w:rPr>
        <w:t>BM</w:t>
      </w:r>
      <w:r>
        <w:rPr>
          <w:rFonts w:ascii="GHEA Grapalat" w:hAnsi="GHEA Grapalat"/>
          <w:i/>
        </w:rPr>
        <w:t>AShDzB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AShDzB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AShDzB</w:t>
      </w:r>
      <w:proofErr w:type="spellEnd"/>
      <w:r w:rsidRPr="00ED3BA4">
        <w:rPr>
          <w:rFonts w:ascii="GHEA Grapalat" w:hAnsi="GHEA Grapalat"/>
          <w:i/>
        </w:rPr>
        <w:t>"</w:t>
      </w:r>
      <w:r w:rsidRPr="00793343">
        <w:rPr>
          <w:rFonts w:ascii="GHEA Grapalat" w:hAnsi="GHEA Grapalat"/>
          <w:i/>
        </w:rPr>
        <w:t>.</w:t>
      </w:r>
    </w:p>
  </w:footnote>
  <w:footnote w:id="5">
    <w:p w:rsidR="00797D13" w:rsidRPr="005C6670" w:rsidRDefault="00797D13" w:rsidP="007662A7">
      <w:pPr>
        <w:pStyle w:val="af2"/>
        <w:jc w:val="both"/>
        <w:rPr>
          <w:rFonts w:asciiTheme="minorHAnsi" w:hAnsiTheme="minorHAnsi"/>
        </w:rPr>
      </w:pPr>
      <w:r w:rsidRPr="005C6670">
        <w:rPr>
          <w:rFonts w:asciiTheme="minorHAnsi" w:hAnsiTheme="minorHAnsi"/>
        </w:rPr>
        <w:t>5.1</w:t>
      </w:r>
      <w:proofErr w:type="gramStart"/>
      <w:r w:rsidRPr="005C6670">
        <w:rPr>
          <w:rFonts w:asciiTheme="minorHAnsi" w:hAnsiTheme="minorHAnsi"/>
        </w:rPr>
        <w:t xml:space="preserve"> </w:t>
      </w:r>
      <w:r w:rsidRPr="005C6670">
        <w:rPr>
          <w:rFonts w:ascii="GHEA Grapalat" w:hAnsi="GHEA Grapalat"/>
          <w:i/>
        </w:rPr>
        <w:t>Е</w:t>
      </w:r>
      <w:proofErr w:type="gramEnd"/>
      <w:r w:rsidRPr="005C6670">
        <w:rPr>
          <w:rFonts w:ascii="GHEA Grapalat" w:hAnsi="GHEA Grapalat"/>
          <w:i/>
        </w:rPr>
        <w:t xml:space="preserve">сли цена работы, закупаемой по заявке на закупку в рамках данной процедуры, превышает </w:t>
      </w:r>
      <w:r>
        <w:rPr>
          <w:rFonts w:ascii="GHEA Grapalat" w:hAnsi="GHEA Grapalat"/>
          <w:i/>
        </w:rPr>
        <w:t>восьми</w:t>
      </w:r>
      <w:r w:rsidRPr="005C6670">
        <w:rPr>
          <w:rFonts w:ascii="GHEA Grapalat" w:hAnsi="GHEA Grapalat"/>
          <w:i/>
        </w:rPr>
        <w:t>десятикратный размер базовой единицы закупок, число " 15 "заменяется числом "30".</w:t>
      </w:r>
    </w:p>
    <w:p w:rsidR="00797D13" w:rsidRPr="005C6670" w:rsidRDefault="00797D13" w:rsidP="00FC69A8">
      <w:pPr>
        <w:pStyle w:val="af2"/>
        <w:jc w:val="both"/>
        <w:rPr>
          <w:rFonts w:asciiTheme="minorHAnsi" w:hAnsiTheme="minorHAnsi"/>
        </w:rPr>
      </w:pPr>
    </w:p>
    <w:p w:rsidR="00797D13" w:rsidRPr="00CD6B60" w:rsidRDefault="00797D13"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797D13" w:rsidRPr="00CD6B60" w:rsidRDefault="00797D13"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w:t>
      </w:r>
      <w:proofErr w:type="gramStart"/>
      <w:r w:rsidRPr="00CD6B60">
        <w:rPr>
          <w:rFonts w:ascii="GHEA Grapalat" w:hAnsi="GHEA Grapalat"/>
          <w:i/>
          <w:sz w:val="20"/>
          <w:szCs w:val="20"/>
        </w:rPr>
        <w:t>.Р</w:t>
      </w:r>
      <w:proofErr w:type="gramEnd"/>
      <w:r w:rsidRPr="00CD6B60">
        <w:rPr>
          <w:rFonts w:ascii="GHEA Grapalat" w:hAnsi="GHEA Grapalat"/>
          <w:i/>
          <w:sz w:val="20"/>
          <w:szCs w:val="20"/>
        </w:rPr>
        <w:t>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797D13" w:rsidRPr="002E4BC5" w:rsidRDefault="00797D13" w:rsidP="003F2273">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797D13" w:rsidRPr="003F2273" w:rsidRDefault="00797D13" w:rsidP="003F2273">
      <w:pPr>
        <w:widowControl w:val="0"/>
        <w:tabs>
          <w:tab w:val="left" w:pos="1134"/>
        </w:tabs>
        <w:spacing w:after="160"/>
        <w:ind w:firstLine="142"/>
        <w:contextualSpacing/>
        <w:jc w:val="both"/>
        <w:rPr>
          <w:rFonts w:ascii="GHEA Grapalat" w:hAnsi="GHEA Grapalat"/>
          <w:i/>
          <w:sz w:val="20"/>
          <w:szCs w:val="20"/>
        </w:rPr>
      </w:pPr>
      <w:r w:rsidRPr="003F2273">
        <w:rPr>
          <w:rFonts w:ascii="GHEA Grapalat" w:hAnsi="GHEA Grapalat"/>
          <w:i/>
          <w:sz w:val="20"/>
          <w:szCs w:val="20"/>
        </w:rPr>
        <w:t xml:space="preserve"> - Пункт 3.6 излагается в следующей редакции: "3.6</w:t>
      </w:r>
      <w:proofErr w:type="gramStart"/>
      <w:r w:rsidRPr="003F2273">
        <w:rPr>
          <w:rFonts w:ascii="GHEA Grapalat" w:hAnsi="GHEA Grapalat"/>
          <w:i/>
          <w:sz w:val="20"/>
          <w:szCs w:val="20"/>
        </w:rPr>
        <w:t xml:space="preserve"> П</w:t>
      </w:r>
      <w:proofErr w:type="gramEnd"/>
      <w:r w:rsidRPr="003F2273">
        <w:rPr>
          <w:rFonts w:ascii="GHEA Grapalat" w:hAnsi="GHEA Grapalat"/>
          <w:i/>
          <w:sz w:val="20"/>
          <w:szCs w:val="20"/>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6">
    <w:p w:rsidR="00797D13" w:rsidRDefault="00797D13" w:rsidP="002B51FB">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rsidR="00797D13" w:rsidRPr="00831D6D" w:rsidRDefault="00797D13"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части 6 статьи 15 Закона, за исключением случая, </w:t>
      </w:r>
      <w:r w:rsidRPr="00831D6D">
        <w:rPr>
          <w:rFonts w:ascii="GHEA Grapalat" w:hAnsi="GHEA Grapalat"/>
          <w:i/>
          <w:sz w:val="20"/>
          <w:szCs w:val="20"/>
        </w:rPr>
        <w:t xml:space="preserve">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831D6D">
        <w:rPr>
          <w:rFonts w:ascii="GHEA Grapalat" w:hAnsi="GHEA Grapalat"/>
          <w:i/>
          <w:sz w:val="20"/>
          <w:szCs w:val="20"/>
        </w:rPr>
        <w:t>драмов</w:t>
      </w:r>
      <w:proofErr w:type="spellEnd"/>
      <w:r w:rsidRPr="00831D6D">
        <w:rPr>
          <w:rFonts w:ascii="GHEA Grapalat" w:hAnsi="GHEA Grapalat"/>
          <w:i/>
          <w:sz w:val="20"/>
          <w:szCs w:val="20"/>
        </w:rPr>
        <w:t xml:space="preserve">  РА и для полного выполнения заключаемого договора в дальнейшем также потребуются финансовые средства,</w:t>
      </w:r>
    </w:p>
    <w:p w:rsidR="00797D13" w:rsidRPr="00831D6D" w:rsidRDefault="00797D13" w:rsidP="005B2723">
      <w:pPr>
        <w:widowControl w:val="0"/>
        <w:tabs>
          <w:tab w:val="left" w:pos="142"/>
        </w:tabs>
        <w:ind w:left="142" w:hanging="142"/>
        <w:jc w:val="both"/>
        <w:rPr>
          <w:rFonts w:ascii="GHEA Grapalat" w:hAnsi="GHEA Grapalat"/>
          <w:i/>
          <w:sz w:val="20"/>
          <w:szCs w:val="20"/>
        </w:rPr>
      </w:pPr>
      <w:r w:rsidRPr="00831D6D">
        <w:rPr>
          <w:rFonts w:ascii="GHEA Grapalat" w:hAnsi="GHEA Grapalat"/>
          <w:i/>
          <w:sz w:val="20"/>
          <w:szCs w:val="20"/>
        </w:rPr>
        <w:t>-</w:t>
      </w:r>
      <w:r w:rsidRPr="00831D6D">
        <w:t xml:space="preserve"> </w:t>
      </w:r>
      <w:r w:rsidRPr="00831D6D">
        <w:rPr>
          <w:rFonts w:ascii="GHEA Grapalat" w:hAnsi="GHEA Grapalat"/>
          <w:i/>
          <w:sz w:val="20"/>
          <w:szCs w:val="20"/>
        </w:rPr>
        <w:t xml:space="preserve">цена закупаемой работы по заявке на закупку в рамках данной процедуры не превышает 25 млн. </w:t>
      </w:r>
      <w:proofErr w:type="spellStart"/>
      <w:r w:rsidRPr="00831D6D">
        <w:rPr>
          <w:rFonts w:ascii="GHEA Grapalat" w:hAnsi="GHEA Grapalat"/>
          <w:i/>
          <w:sz w:val="20"/>
          <w:szCs w:val="20"/>
        </w:rPr>
        <w:t>драмов</w:t>
      </w:r>
      <w:proofErr w:type="spellEnd"/>
      <w:r w:rsidRPr="00831D6D">
        <w:rPr>
          <w:rFonts w:ascii="GHEA Grapalat" w:hAnsi="GHEA Grapalat"/>
          <w:i/>
          <w:sz w:val="20"/>
          <w:szCs w:val="20"/>
        </w:rPr>
        <w:t xml:space="preserve"> РА</w:t>
      </w:r>
    </w:p>
  </w:footnote>
  <w:footnote w:id="7">
    <w:p w:rsidR="00797D13" w:rsidRPr="00D3436F" w:rsidRDefault="00797D13"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797D13" w:rsidRPr="000811C1" w:rsidRDefault="00797D13">
      <w:pPr>
        <w:pStyle w:val="af2"/>
        <w:rPr>
          <w:rFonts w:asciiTheme="minorHAnsi" w:hAnsiTheme="minorHAnsi"/>
        </w:rPr>
      </w:pPr>
    </w:p>
  </w:footnote>
  <w:footnote w:id="8">
    <w:p w:rsidR="00797D13" w:rsidRPr="00810F23" w:rsidRDefault="00797D13">
      <w:pPr>
        <w:pStyle w:val="af2"/>
        <w:rPr>
          <w:rFonts w:ascii="Times New Roman" w:hAnsi="Times New Roman"/>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9">
    <w:p w:rsidR="00797D13" w:rsidRPr="008842CE" w:rsidRDefault="00797D13"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797D13" w:rsidRPr="000811C1" w:rsidRDefault="00797D13">
      <w:pPr>
        <w:pStyle w:val="af2"/>
        <w:rPr>
          <w:lang w:val="af-ZA"/>
        </w:rPr>
      </w:pPr>
    </w:p>
  </w:footnote>
  <w:footnote w:id="10">
    <w:p w:rsidR="00797D13" w:rsidRPr="00793343" w:rsidRDefault="00797D13" w:rsidP="00622082">
      <w:pPr>
        <w:pStyle w:val="af2"/>
        <w:jc w:val="both"/>
        <w:rPr>
          <w:rFonts w:asciiTheme="minorHAnsi" w:hAnsiTheme="minorHAnsi"/>
          <w:i/>
        </w:rPr>
      </w:pPr>
      <w:proofErr w:type="gramStart"/>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w:t>
      </w:r>
      <w:proofErr w:type="gramEnd"/>
      <w:r w:rsidRPr="00ED3BA4">
        <w:rPr>
          <w:rFonts w:ascii="GHEA Grapalat" w:hAnsi="GHEA Grapalat"/>
          <w:i/>
        </w:rPr>
        <w:t xml:space="preserve"> у одного лица, обусловленная безотлагательностью", а в коде процедур</w:t>
      </w:r>
      <w:proofErr w:type="gramStart"/>
      <w:r w:rsidRPr="00ED3BA4">
        <w:rPr>
          <w:rFonts w:ascii="GHEA Grapalat" w:hAnsi="GHEA Grapalat"/>
          <w:i/>
        </w:rPr>
        <w:t>ы-</w:t>
      </w:r>
      <w:proofErr w:type="gramEnd"/>
      <w:r w:rsidRPr="00ED3BA4">
        <w:rPr>
          <w:rFonts w:ascii="GHEA Grapalat" w:hAnsi="GHEA Grapalat"/>
          <w:i/>
        </w:rPr>
        <w:t xml:space="preserve"> слово "</w:t>
      </w:r>
      <w:proofErr w:type="spellStart"/>
      <w:r w:rsidRPr="00ED3BA4">
        <w:rPr>
          <w:rFonts w:ascii="GHEA Grapalat" w:hAnsi="GHEA Grapalat"/>
          <w:i/>
        </w:rPr>
        <w:t>BM</w:t>
      </w:r>
      <w:r>
        <w:rPr>
          <w:rFonts w:ascii="GHEA Grapalat" w:hAnsi="GHEA Grapalat"/>
          <w:i/>
        </w:rPr>
        <w:t>AShDzB</w:t>
      </w:r>
      <w:proofErr w:type="spellEnd"/>
      <w:r w:rsidRPr="00ED3BA4">
        <w:rPr>
          <w:rFonts w:ascii="GHEA Grapalat" w:hAnsi="GHEA Grapalat"/>
          <w:i/>
        </w:rPr>
        <w:t>", соответственно словами  "</w:t>
      </w:r>
      <w:proofErr w:type="spellStart"/>
      <w:r w:rsidRPr="00ED3BA4">
        <w:rPr>
          <w:rFonts w:ascii="GHEA Grapalat" w:hAnsi="GHEA Grapalat"/>
          <w:i/>
        </w:rPr>
        <w:t>GH</w:t>
      </w:r>
      <w:r>
        <w:rPr>
          <w:rFonts w:ascii="GHEA Grapalat" w:hAnsi="GHEA Grapalat"/>
          <w:i/>
        </w:rPr>
        <w:t>AShDzB</w:t>
      </w:r>
      <w:proofErr w:type="spellEnd"/>
      <w:r w:rsidRPr="00ED3BA4">
        <w:rPr>
          <w:rFonts w:ascii="GHEA Grapalat" w:hAnsi="GHEA Grapalat"/>
          <w:i/>
        </w:rPr>
        <w:t>" и "</w:t>
      </w:r>
      <w:proofErr w:type="spellStart"/>
      <w:r w:rsidRPr="00ED3BA4">
        <w:rPr>
          <w:rFonts w:ascii="GHEA Grapalat" w:hAnsi="GHEA Grapalat"/>
          <w:i/>
        </w:rPr>
        <w:t>HMA</w:t>
      </w:r>
      <w:r>
        <w:rPr>
          <w:rFonts w:ascii="GHEA Grapalat" w:hAnsi="GHEA Grapalat"/>
          <w:i/>
        </w:rPr>
        <w:t>AShDzB</w:t>
      </w:r>
      <w:proofErr w:type="spellEnd"/>
      <w:r w:rsidRPr="00ED3BA4">
        <w:rPr>
          <w:rFonts w:ascii="GHEA Grapalat" w:hAnsi="GHEA Grapalat"/>
          <w:i/>
        </w:rPr>
        <w:t>"</w:t>
      </w:r>
      <w:r w:rsidRPr="00793343">
        <w:rPr>
          <w:rFonts w:ascii="GHEA Grapalat" w:hAnsi="GHEA Grapalat"/>
          <w:i/>
        </w:rPr>
        <w:t>.</w:t>
      </w:r>
    </w:p>
  </w:footnote>
  <w:footnote w:id="11">
    <w:p w:rsidR="00797D13" w:rsidRPr="00810F23" w:rsidRDefault="00797D13" w:rsidP="00A41F94">
      <w:pPr>
        <w:pStyle w:val="af2"/>
        <w:rPr>
          <w:rFonts w:ascii="Times New Roman" w:hAnsi="Times New Roman"/>
        </w:rPr>
      </w:pPr>
      <w:r>
        <w:rPr>
          <w:rStyle w:val="af6"/>
        </w:rPr>
        <w:t>17</w:t>
      </w:r>
      <w:r>
        <w:t xml:space="preserve"> </w:t>
      </w:r>
      <w:r w:rsidRPr="00A41F94">
        <w:rPr>
          <w:rFonts w:ascii="GHEA Grapalat" w:hAnsi="GHEA Grapalat"/>
          <w:i/>
        </w:rPr>
        <w:t xml:space="preserve">Пункт </w:t>
      </w:r>
      <w:r w:rsidRPr="008842CE">
        <w:rPr>
          <w:rFonts w:ascii="GHEA Grapalat" w:hAnsi="GHEA Grapalat"/>
          <w:i/>
        </w:rPr>
        <w:t>исключается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p w:rsidR="00797D13" w:rsidRPr="005F2C25" w:rsidRDefault="00797D13">
      <w:pPr>
        <w:pStyle w:val="af2"/>
        <w:rPr>
          <w:rFonts w:ascii="Times New Roman" w:hAnsi="Times New Roman"/>
        </w:rPr>
      </w:pPr>
    </w:p>
  </w:footnote>
  <w:footnote w:id="12">
    <w:p w:rsidR="00797D13" w:rsidRDefault="00797D13" w:rsidP="006B3E56">
      <w:pPr>
        <w:jc w:val="both"/>
      </w:pPr>
    </w:p>
    <w:p w:rsidR="00797D13" w:rsidRPr="001849D9" w:rsidRDefault="00797D13" w:rsidP="006B3E56">
      <w:pPr>
        <w:pStyle w:val="af2"/>
        <w:rPr>
          <w:rFonts w:asciiTheme="minorHAnsi" w:hAnsiTheme="minorHAnsi"/>
          <w:i/>
          <w:lang w:val="af-ZA"/>
        </w:rPr>
      </w:pPr>
    </w:p>
  </w:footnote>
  <w:footnote w:id="13">
    <w:p w:rsidR="00797D13" w:rsidRPr="00990559" w:rsidRDefault="00797D13">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14">
    <w:p w:rsidR="00797D13" w:rsidRPr="00A25D1B" w:rsidRDefault="00797D13" w:rsidP="00D043C1">
      <w:pPr>
        <w:pStyle w:val="af2"/>
      </w:pPr>
      <w:r>
        <w:rPr>
          <w:rStyle w:val="af6"/>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5">
    <w:p w:rsidR="00797D13" w:rsidRPr="00D3436F" w:rsidRDefault="00797D13"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rsidR="00797D13" w:rsidRPr="00D3436F" w:rsidRDefault="00797D13">
      <w:pPr>
        <w:pStyle w:val="af2"/>
        <w:rPr>
          <w:lang w:val="es-ES"/>
        </w:rPr>
      </w:pPr>
    </w:p>
  </w:footnote>
  <w:footnote w:id="16">
    <w:p w:rsidR="00797D13" w:rsidRPr="008842CE" w:rsidRDefault="00797D13" w:rsidP="003D2FE2">
      <w:pPr>
        <w:pStyle w:val="af2"/>
        <w:jc w:val="both"/>
      </w:pPr>
    </w:p>
  </w:footnote>
  <w:footnote w:id="17">
    <w:p w:rsidR="00797D13" w:rsidRPr="008842CE" w:rsidRDefault="00797D13" w:rsidP="000A214C">
      <w:pPr>
        <w:pStyle w:val="af2"/>
        <w:jc w:val="both"/>
      </w:pPr>
    </w:p>
  </w:footnote>
  <w:footnote w:id="18">
    <w:p w:rsidR="00797D13" w:rsidRPr="00124BE9" w:rsidRDefault="00797D13" w:rsidP="00BB28C8">
      <w:pPr>
        <w:pStyle w:val="af2"/>
        <w:widowControl w:val="0"/>
        <w:jc w:val="both"/>
        <w:rPr>
          <w:rFonts w:ascii="GHEA Grapalat" w:hAnsi="GHEA Grapalat"/>
          <w:lang w:val="hy-AM"/>
        </w:rPr>
      </w:pPr>
      <w:r>
        <w:rPr>
          <w:rStyle w:val="af6"/>
        </w:rPr>
        <w:t>25</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rsidR="00797D13" w:rsidRPr="00124BE9" w:rsidRDefault="00797D13" w:rsidP="00BB28C8">
      <w:pPr>
        <w:pStyle w:val="af2"/>
        <w:widowControl w:val="0"/>
        <w:jc w:val="both"/>
        <w:rPr>
          <w:rFonts w:ascii="GHEA Grapalat" w:hAnsi="GHEA Grapalat"/>
          <w:lang w:val="hy-AM"/>
        </w:rPr>
      </w:pPr>
    </w:p>
  </w:footnote>
  <w:footnote w:id="19">
    <w:p w:rsidR="00797D13" w:rsidRPr="00124BE9" w:rsidRDefault="00797D13" w:rsidP="00BB28C8">
      <w:pPr>
        <w:pStyle w:val="af2"/>
        <w:widowControl w:val="0"/>
        <w:jc w:val="both"/>
        <w:rPr>
          <w:rFonts w:ascii="GHEA Grapalat" w:hAnsi="GHEA Grapalat"/>
          <w:lang w:val="hy-AM"/>
        </w:rPr>
      </w:pPr>
      <w:r>
        <w:rPr>
          <w:rStyle w:val="af6"/>
        </w:rPr>
        <w:t>26</w:t>
      </w:r>
      <w:r w:rsidRPr="00124BE9">
        <w:rPr>
          <w:rFonts w:ascii="GHEA Grapalat" w:hAnsi="GHEA Grapalat"/>
        </w:rPr>
        <w:t xml:space="preserve"> </w:t>
      </w:r>
      <w:r w:rsidRPr="00124BE9">
        <w:rPr>
          <w:rFonts w:ascii="GHEA Grapalat" w:hAnsi="GHEA Grapalat"/>
          <w:i/>
        </w:rPr>
        <w:t xml:space="preserve">Настоящий пункт исключается из проекта договора, если </w:t>
      </w:r>
      <w:proofErr w:type="gramStart"/>
      <w:r w:rsidRPr="00124BE9">
        <w:rPr>
          <w:rFonts w:ascii="GHEA Grapalat" w:hAnsi="GHEA Grapalat"/>
          <w:i/>
        </w:rPr>
        <w:t>по</w:t>
      </w:r>
      <w:proofErr w:type="gramEnd"/>
      <w:r w:rsidRPr="00124BE9">
        <w:rPr>
          <w:rFonts w:ascii="GHEA Grapalat" w:hAnsi="GHEA Grapalat"/>
          <w:i/>
        </w:rPr>
        <w:t xml:space="preserve"> </w:t>
      </w:r>
      <w:proofErr w:type="gramStart"/>
      <w:r w:rsidRPr="00124BE9">
        <w:rPr>
          <w:rFonts w:ascii="GHEA Grapalat" w:hAnsi="GHEA Grapalat"/>
          <w:i/>
        </w:rPr>
        <w:t>являющейся</w:t>
      </w:r>
      <w:proofErr w:type="gramEnd"/>
      <w:r w:rsidRPr="00124BE9">
        <w:rPr>
          <w:rFonts w:ascii="GHEA Grapalat" w:hAnsi="GHEA Grapalat"/>
          <w:i/>
        </w:rPr>
        <w:t xml:space="preserve"> предметом закупки строительной программой требуются проектные документы.</w:t>
      </w:r>
    </w:p>
  </w:footnote>
  <w:footnote w:id="20">
    <w:p w:rsidR="00797D13" w:rsidRPr="00124BE9" w:rsidRDefault="00797D13" w:rsidP="00BB28C8">
      <w:pPr>
        <w:pStyle w:val="af2"/>
        <w:widowControl w:val="0"/>
        <w:jc w:val="both"/>
        <w:rPr>
          <w:rFonts w:ascii="GHEA Grapalat" w:hAnsi="GHEA Grapalat"/>
          <w:lang w:val="hy-AM"/>
        </w:rPr>
      </w:pPr>
      <w:r>
        <w:rPr>
          <w:rStyle w:val="af6"/>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rsidR="00797D13" w:rsidRPr="00124BE9" w:rsidRDefault="00797D13" w:rsidP="00BB28C8">
      <w:pPr>
        <w:pStyle w:val="af2"/>
        <w:widowControl w:val="0"/>
        <w:jc w:val="both"/>
        <w:rPr>
          <w:rFonts w:ascii="GHEA Grapalat" w:hAnsi="GHEA Grapalat"/>
          <w:lang w:val="hy-AM"/>
        </w:rPr>
      </w:pPr>
    </w:p>
  </w:footnote>
  <w:footnote w:id="21">
    <w:p w:rsidR="00797D13" w:rsidRPr="00AC7DC5" w:rsidRDefault="00797D13" w:rsidP="00BB28C8">
      <w:pPr>
        <w:pStyle w:val="af2"/>
        <w:jc w:val="both"/>
        <w:rPr>
          <w:rFonts w:ascii="GHEA Grapalat" w:hAnsi="GHEA Grapalat"/>
          <w:i/>
        </w:rPr>
      </w:pPr>
      <w:r>
        <w:rPr>
          <w:rStyle w:val="af6"/>
        </w:rPr>
        <w:t>30</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w:t>
      </w:r>
    </w:p>
    <w:p w:rsidR="00797D13" w:rsidRPr="00552088" w:rsidRDefault="00797D13" w:rsidP="00BB28C8">
      <w:pPr>
        <w:pStyle w:val="af2"/>
        <w:jc w:val="both"/>
        <w:rPr>
          <w:rFonts w:ascii="GHEA Grapalat" w:hAnsi="GHEA Grapalat"/>
          <w:lang w:val="hy-AM"/>
        </w:rPr>
      </w:pPr>
      <w:r w:rsidRPr="00AC7DC5">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797D13" w:rsidRPr="004078D0" w:rsidRDefault="00797D13" w:rsidP="00BB28C8">
      <w:pPr>
        <w:pStyle w:val="af2"/>
        <w:widowControl w:val="0"/>
        <w:jc w:val="both"/>
        <w:rPr>
          <w:rFonts w:ascii="GHEA Grapalat" w:hAnsi="GHEA Grapalat"/>
          <w:sz w:val="2"/>
          <w:szCs w:val="2"/>
          <w:lang w:val="hy-AM"/>
        </w:rPr>
      </w:pPr>
    </w:p>
    <w:p w:rsidR="00797D13" w:rsidRPr="004078D0" w:rsidRDefault="00797D13" w:rsidP="00BB28C8">
      <w:pPr>
        <w:pStyle w:val="af2"/>
        <w:widowControl w:val="0"/>
        <w:jc w:val="both"/>
        <w:rPr>
          <w:rFonts w:ascii="GHEA Grapalat" w:hAnsi="GHEA Grapalat"/>
          <w:sz w:val="2"/>
          <w:szCs w:val="2"/>
          <w:lang w:val="hy-AM"/>
        </w:rPr>
      </w:pPr>
    </w:p>
  </w:footnote>
  <w:footnote w:id="22">
    <w:p w:rsidR="00797D13" w:rsidRPr="00124BE9" w:rsidRDefault="00797D13" w:rsidP="00BB28C8">
      <w:pPr>
        <w:pStyle w:val="af2"/>
        <w:widowControl w:val="0"/>
        <w:jc w:val="both"/>
        <w:rPr>
          <w:rFonts w:ascii="GHEA Grapalat" w:hAnsi="GHEA Grapalat"/>
          <w:lang w:val="hy-AM"/>
        </w:rPr>
      </w:pPr>
      <w:r>
        <w:rPr>
          <w:rStyle w:val="af6"/>
        </w:rPr>
        <w:t>31</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3">
    <w:p w:rsidR="00797D13" w:rsidRPr="00124BE9" w:rsidRDefault="00797D13" w:rsidP="00BB28C8">
      <w:pPr>
        <w:pStyle w:val="af2"/>
        <w:widowControl w:val="0"/>
        <w:jc w:val="both"/>
        <w:rPr>
          <w:rFonts w:ascii="GHEA Grapalat" w:hAnsi="GHEA Grapalat"/>
          <w:lang w:val="hy-AM"/>
        </w:rPr>
      </w:pPr>
      <w:r>
        <w:rPr>
          <w:rStyle w:val="af6"/>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4">
    <w:p w:rsidR="00797D13" w:rsidRPr="00124BE9" w:rsidRDefault="00797D13" w:rsidP="00BB28C8">
      <w:pPr>
        <w:pStyle w:val="af2"/>
        <w:widowControl w:val="0"/>
        <w:jc w:val="both"/>
        <w:rPr>
          <w:rFonts w:ascii="GHEA Grapalat" w:hAnsi="GHEA Grapalat"/>
          <w:lang w:val="hy-AM"/>
        </w:rPr>
      </w:pPr>
      <w:r>
        <w:rPr>
          <w:rStyle w:val="af6"/>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797D13" w:rsidRPr="001C4E24" w:rsidRDefault="00797D13" w:rsidP="00BB28C8">
      <w:pPr>
        <w:pStyle w:val="af2"/>
        <w:rPr>
          <w:lang w:val="hy-AM"/>
        </w:rPr>
      </w:pPr>
    </w:p>
  </w:footnote>
  <w:footnote w:id="25">
    <w:p w:rsidR="00797D13" w:rsidRPr="00124BE9" w:rsidRDefault="00797D13" w:rsidP="00BB28C8">
      <w:pPr>
        <w:pStyle w:val="af2"/>
        <w:widowControl w:val="0"/>
        <w:jc w:val="both"/>
        <w:rPr>
          <w:rFonts w:ascii="GHEA Grapalat" w:hAnsi="GHEA Grapalat"/>
          <w:i/>
          <w:lang w:val="hy-AM" w:eastAsia="en-US"/>
        </w:rPr>
      </w:pPr>
      <w:r>
        <w:rPr>
          <w:rStyle w:val="af6"/>
        </w:rPr>
        <w:t>34</w:t>
      </w:r>
      <w:r w:rsidRPr="00124BE9">
        <w:rPr>
          <w:rFonts w:ascii="GHEA Grapalat" w:hAnsi="GHEA Grapalat"/>
        </w:rPr>
        <w:t xml:space="preserve"> </w:t>
      </w:r>
      <w:proofErr w:type="gramStart"/>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proofErr w:type="spellStart"/>
      <w:r w:rsidRPr="00F409B8">
        <w:rPr>
          <w:rFonts w:ascii="GHEA Grapalat" w:hAnsi="GHEA Grapalat"/>
          <w:i/>
        </w:rPr>
        <w:t>двадцатипятикратный</w:t>
      </w:r>
      <w:proofErr w:type="spellEnd"/>
      <w:r w:rsidRPr="00124BE9">
        <w:rPr>
          <w:rFonts w:ascii="GHEA Grapalat" w:hAnsi="GHEA Grapalat"/>
          <w:i/>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roofErr w:type="gramEnd"/>
    </w:p>
    <w:p w:rsidR="00797D13" w:rsidRPr="00124BE9" w:rsidRDefault="00797D13" w:rsidP="00BB28C8">
      <w:pPr>
        <w:pStyle w:val="af2"/>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26">
    <w:p w:rsidR="00797D13" w:rsidRPr="00124BE9" w:rsidRDefault="00797D13" w:rsidP="00BB28C8">
      <w:pPr>
        <w:pStyle w:val="af2"/>
        <w:widowControl w:val="0"/>
      </w:pPr>
      <w:r w:rsidRPr="00124BE9">
        <w:rPr>
          <w:rStyle w:val="af6"/>
        </w:rPr>
        <w:t>**</w:t>
      </w:r>
      <w:r w:rsidRPr="00124BE9">
        <w:t xml:space="preserve"> </w:t>
      </w:r>
      <w:r w:rsidRPr="00124BE9">
        <w:rPr>
          <w:rFonts w:ascii="GHEA Grapalat" w:hAnsi="GHEA Grapalat"/>
          <w:i/>
        </w:rPr>
        <w:t xml:space="preserve">Если договор заключается на основании части 6 статьи 15 Закона РА "О закупках", то в </w:t>
      </w:r>
      <w:proofErr w:type="spellStart"/>
      <w:r w:rsidRPr="00124BE9">
        <w:rPr>
          <w:rFonts w:ascii="GHEA Grapalat" w:hAnsi="GHEA Grapalat"/>
          <w:i/>
        </w:rPr>
        <w:t>качественачала</w:t>
      </w:r>
      <w:proofErr w:type="spellEnd"/>
      <w:r w:rsidRPr="00124BE9">
        <w:rPr>
          <w:rFonts w:ascii="GHEA Grapalat" w:hAnsi="GHEA Grapalat"/>
          <w:i/>
        </w:rPr>
        <w:t xml:space="preserve"> срока в графе "Начало" указывается день вступления в силу заключаемого между сторонами соглашения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19"/>
  </w:num>
  <w:num w:numId="4">
    <w:abstractNumId w:val="15"/>
  </w:num>
  <w:num w:numId="5">
    <w:abstractNumId w:val="24"/>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28"/>
  </w:num>
  <w:num w:numId="13">
    <w:abstractNumId w:val="26"/>
  </w:num>
  <w:num w:numId="14">
    <w:abstractNumId w:val="12"/>
  </w:num>
  <w:num w:numId="15">
    <w:abstractNumId w:val="27"/>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7"/>
  </w:num>
  <w:num w:numId="24">
    <w:abstractNumId w:val="18"/>
  </w:num>
  <w:num w:numId="25">
    <w:abstractNumId w:val="20"/>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5"/>
  </w:num>
  <w:num w:numId="34">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1BDF"/>
    <w:rsid w:val="00002BC7"/>
    <w:rsid w:val="00002C23"/>
    <w:rsid w:val="000031E3"/>
    <w:rsid w:val="000033BC"/>
    <w:rsid w:val="00003DF0"/>
    <w:rsid w:val="000058CF"/>
    <w:rsid w:val="00005D30"/>
    <w:rsid w:val="0000622A"/>
    <w:rsid w:val="00006A31"/>
    <w:rsid w:val="000076A1"/>
    <w:rsid w:val="0000776B"/>
    <w:rsid w:val="00010ECA"/>
    <w:rsid w:val="00011CB9"/>
    <w:rsid w:val="00011FFF"/>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6426"/>
    <w:rsid w:val="00027166"/>
    <w:rsid w:val="000275BF"/>
    <w:rsid w:val="00030707"/>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22F"/>
    <w:rsid w:val="000473EF"/>
    <w:rsid w:val="00051490"/>
    <w:rsid w:val="0005196C"/>
    <w:rsid w:val="00051B7F"/>
    <w:rsid w:val="00052084"/>
    <w:rsid w:val="000537FF"/>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3FC7"/>
    <w:rsid w:val="00064369"/>
    <w:rsid w:val="00065C3B"/>
    <w:rsid w:val="0006703E"/>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0E81"/>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79B"/>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356"/>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72E"/>
    <w:rsid w:val="00144E38"/>
    <w:rsid w:val="00144F73"/>
    <w:rsid w:val="001454D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9D9"/>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97CC6"/>
    <w:rsid w:val="001A070B"/>
    <w:rsid w:val="001A0C48"/>
    <w:rsid w:val="001A17F8"/>
    <w:rsid w:val="001A23A6"/>
    <w:rsid w:val="001A2579"/>
    <w:rsid w:val="001A2B0A"/>
    <w:rsid w:val="001A2F72"/>
    <w:rsid w:val="001A3195"/>
    <w:rsid w:val="001A3F67"/>
    <w:rsid w:val="001A3FEC"/>
    <w:rsid w:val="001A43A4"/>
    <w:rsid w:val="001A4EF7"/>
    <w:rsid w:val="001A5BC8"/>
    <w:rsid w:val="001A5C02"/>
    <w:rsid w:val="001A6561"/>
    <w:rsid w:val="001A6B31"/>
    <w:rsid w:val="001A77DF"/>
    <w:rsid w:val="001B0D9A"/>
    <w:rsid w:val="001B1050"/>
    <w:rsid w:val="001B1370"/>
    <w:rsid w:val="001B14C2"/>
    <w:rsid w:val="001B14EB"/>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C4C"/>
    <w:rsid w:val="001F2FF2"/>
    <w:rsid w:val="001F3237"/>
    <w:rsid w:val="001F386B"/>
    <w:rsid w:val="001F3BF5"/>
    <w:rsid w:val="001F3FAE"/>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1CA0"/>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5C41"/>
    <w:rsid w:val="00255E60"/>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0F2A"/>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87D"/>
    <w:rsid w:val="002B4FD9"/>
    <w:rsid w:val="002B51FB"/>
    <w:rsid w:val="002B5F87"/>
    <w:rsid w:val="002B6548"/>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6F33"/>
    <w:rsid w:val="002D7D70"/>
    <w:rsid w:val="002E069D"/>
    <w:rsid w:val="002E0768"/>
    <w:rsid w:val="002E0877"/>
    <w:rsid w:val="002E2C90"/>
    <w:rsid w:val="002E30B8"/>
    <w:rsid w:val="002E3165"/>
    <w:rsid w:val="002E37FB"/>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05F7"/>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40F7"/>
    <w:rsid w:val="00325043"/>
    <w:rsid w:val="00325546"/>
    <w:rsid w:val="003259C5"/>
    <w:rsid w:val="00325CC0"/>
    <w:rsid w:val="00326507"/>
    <w:rsid w:val="003267C8"/>
    <w:rsid w:val="003270A4"/>
    <w:rsid w:val="00327436"/>
    <w:rsid w:val="0033099F"/>
    <w:rsid w:val="00331472"/>
    <w:rsid w:val="0033253D"/>
    <w:rsid w:val="003325F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06B4"/>
    <w:rsid w:val="0036230B"/>
    <w:rsid w:val="003629F7"/>
    <w:rsid w:val="00363298"/>
    <w:rsid w:val="00363335"/>
    <w:rsid w:val="00363627"/>
    <w:rsid w:val="00363E98"/>
    <w:rsid w:val="003642DD"/>
    <w:rsid w:val="00364E7A"/>
    <w:rsid w:val="003650C5"/>
    <w:rsid w:val="0036520F"/>
    <w:rsid w:val="003653B7"/>
    <w:rsid w:val="00366C4E"/>
    <w:rsid w:val="00367717"/>
    <w:rsid w:val="00367A9A"/>
    <w:rsid w:val="00367F26"/>
    <w:rsid w:val="00370ECD"/>
    <w:rsid w:val="0037177E"/>
    <w:rsid w:val="003717D2"/>
    <w:rsid w:val="00372C2B"/>
    <w:rsid w:val="00372C67"/>
    <w:rsid w:val="00372D7E"/>
    <w:rsid w:val="00372FAD"/>
    <w:rsid w:val="0037329F"/>
    <w:rsid w:val="00373EC9"/>
    <w:rsid w:val="00374624"/>
    <w:rsid w:val="00374F4A"/>
    <w:rsid w:val="003755FD"/>
    <w:rsid w:val="00375D38"/>
    <w:rsid w:val="00375E5E"/>
    <w:rsid w:val="00375FD2"/>
    <w:rsid w:val="003760B7"/>
    <w:rsid w:val="00376924"/>
    <w:rsid w:val="00376A9D"/>
    <w:rsid w:val="00377976"/>
    <w:rsid w:val="003802B8"/>
    <w:rsid w:val="00380721"/>
    <w:rsid w:val="00380FA2"/>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D6E"/>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C67"/>
    <w:rsid w:val="003D0E3C"/>
    <w:rsid w:val="003D1153"/>
    <w:rsid w:val="003D117E"/>
    <w:rsid w:val="003D14E9"/>
    <w:rsid w:val="003D1CF4"/>
    <w:rsid w:val="003D2146"/>
    <w:rsid w:val="003D2F0B"/>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39CD"/>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599"/>
    <w:rsid w:val="00476A47"/>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3859"/>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371"/>
    <w:rsid w:val="004B5522"/>
    <w:rsid w:val="004B5C46"/>
    <w:rsid w:val="004B60F5"/>
    <w:rsid w:val="004B61C2"/>
    <w:rsid w:val="004B6770"/>
    <w:rsid w:val="004B6A49"/>
    <w:rsid w:val="004B6D52"/>
    <w:rsid w:val="004B7B69"/>
    <w:rsid w:val="004C17D2"/>
    <w:rsid w:val="004C1D9B"/>
    <w:rsid w:val="004C217A"/>
    <w:rsid w:val="004C3803"/>
    <w:rsid w:val="004C3F9B"/>
    <w:rsid w:val="004C5C21"/>
    <w:rsid w:val="004C5CF3"/>
    <w:rsid w:val="004C78E7"/>
    <w:rsid w:val="004D0281"/>
    <w:rsid w:val="004D0AE2"/>
    <w:rsid w:val="004D0EA7"/>
    <w:rsid w:val="004D134A"/>
    <w:rsid w:val="004D1C32"/>
    <w:rsid w:val="004D1E87"/>
    <w:rsid w:val="004D2727"/>
    <w:rsid w:val="004D28BA"/>
    <w:rsid w:val="004D2B0B"/>
    <w:rsid w:val="004D2B4B"/>
    <w:rsid w:val="004D466D"/>
    <w:rsid w:val="004D5671"/>
    <w:rsid w:val="004D5FF6"/>
    <w:rsid w:val="004D6073"/>
    <w:rsid w:val="004D64A9"/>
    <w:rsid w:val="004D7784"/>
    <w:rsid w:val="004D77AD"/>
    <w:rsid w:val="004E037F"/>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0703"/>
    <w:rsid w:val="00501516"/>
    <w:rsid w:val="0050161D"/>
    <w:rsid w:val="005020A2"/>
    <w:rsid w:val="00502397"/>
    <w:rsid w:val="005024D2"/>
    <w:rsid w:val="00503288"/>
    <w:rsid w:val="00503BFB"/>
    <w:rsid w:val="00504133"/>
    <w:rsid w:val="005053A0"/>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3D1"/>
    <w:rsid w:val="00530C17"/>
    <w:rsid w:val="00530DA1"/>
    <w:rsid w:val="00530F97"/>
    <w:rsid w:val="00531194"/>
    <w:rsid w:val="0053262C"/>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73A5"/>
    <w:rsid w:val="0054752B"/>
    <w:rsid w:val="005500CE"/>
    <w:rsid w:val="005502DE"/>
    <w:rsid w:val="005506F6"/>
    <w:rsid w:val="00550A62"/>
    <w:rsid w:val="005525A4"/>
    <w:rsid w:val="00552934"/>
    <w:rsid w:val="00552D6E"/>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3F21"/>
    <w:rsid w:val="00574057"/>
    <w:rsid w:val="005744FC"/>
    <w:rsid w:val="005747A5"/>
    <w:rsid w:val="00574B01"/>
    <w:rsid w:val="00574CC8"/>
    <w:rsid w:val="005757D1"/>
    <w:rsid w:val="00575C75"/>
    <w:rsid w:val="00576B25"/>
    <w:rsid w:val="00577582"/>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69AF"/>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96EE4"/>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4610"/>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12F"/>
    <w:rsid w:val="005E4A2F"/>
    <w:rsid w:val="005E4C8D"/>
    <w:rsid w:val="005E52ED"/>
    <w:rsid w:val="005E573E"/>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5F7D01"/>
    <w:rsid w:val="0060038D"/>
    <w:rsid w:val="0060526C"/>
    <w:rsid w:val="0060591F"/>
    <w:rsid w:val="00605C54"/>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82"/>
    <w:rsid w:val="006220CA"/>
    <w:rsid w:val="00623041"/>
    <w:rsid w:val="006237BD"/>
    <w:rsid w:val="006237DE"/>
    <w:rsid w:val="00623998"/>
    <w:rsid w:val="00623F24"/>
    <w:rsid w:val="00624EC1"/>
    <w:rsid w:val="00625529"/>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738A"/>
    <w:rsid w:val="00650073"/>
    <w:rsid w:val="00650458"/>
    <w:rsid w:val="006505D2"/>
    <w:rsid w:val="0065124D"/>
    <w:rsid w:val="00651408"/>
    <w:rsid w:val="006519EF"/>
    <w:rsid w:val="00651E02"/>
    <w:rsid w:val="006521E5"/>
    <w:rsid w:val="00654A51"/>
    <w:rsid w:val="00654ADD"/>
    <w:rsid w:val="00654B3F"/>
    <w:rsid w:val="00655541"/>
    <w:rsid w:val="00655E71"/>
    <w:rsid w:val="00655EBD"/>
    <w:rsid w:val="00660138"/>
    <w:rsid w:val="006607D5"/>
    <w:rsid w:val="006608AD"/>
    <w:rsid w:val="00660FE4"/>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E34"/>
    <w:rsid w:val="006906E8"/>
    <w:rsid w:val="00691009"/>
    <w:rsid w:val="006912BB"/>
    <w:rsid w:val="00692C09"/>
    <w:rsid w:val="00692FA3"/>
    <w:rsid w:val="00693101"/>
    <w:rsid w:val="006937F1"/>
    <w:rsid w:val="00693C4E"/>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3C8A"/>
    <w:rsid w:val="006A3DED"/>
    <w:rsid w:val="006A475C"/>
    <w:rsid w:val="006A4AFC"/>
    <w:rsid w:val="006A4B0D"/>
    <w:rsid w:val="006A5026"/>
    <w:rsid w:val="006A537C"/>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951"/>
    <w:rsid w:val="006C00A3"/>
    <w:rsid w:val="006C08B6"/>
    <w:rsid w:val="006C0B68"/>
    <w:rsid w:val="006C1293"/>
    <w:rsid w:val="006C12EC"/>
    <w:rsid w:val="006C1D25"/>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687B"/>
    <w:rsid w:val="0071689A"/>
    <w:rsid w:val="00716F47"/>
    <w:rsid w:val="007178BE"/>
    <w:rsid w:val="00717E6E"/>
    <w:rsid w:val="007204FD"/>
    <w:rsid w:val="00720542"/>
    <w:rsid w:val="007210AC"/>
    <w:rsid w:val="00721677"/>
    <w:rsid w:val="00721CBC"/>
    <w:rsid w:val="00722665"/>
    <w:rsid w:val="00723462"/>
    <w:rsid w:val="00723E02"/>
    <w:rsid w:val="007248D6"/>
    <w:rsid w:val="007248F1"/>
    <w:rsid w:val="0072587C"/>
    <w:rsid w:val="00725ED3"/>
    <w:rsid w:val="00727466"/>
    <w:rsid w:val="007304FF"/>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97D13"/>
    <w:rsid w:val="007A12AE"/>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30036"/>
    <w:rsid w:val="00830445"/>
    <w:rsid w:val="00830AD3"/>
    <w:rsid w:val="00831C52"/>
    <w:rsid w:val="00831D6D"/>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69"/>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C2A"/>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73CD"/>
    <w:rsid w:val="008B7BE2"/>
    <w:rsid w:val="008C0D09"/>
    <w:rsid w:val="008C0EEA"/>
    <w:rsid w:val="008C16C2"/>
    <w:rsid w:val="008C17DA"/>
    <w:rsid w:val="008C208B"/>
    <w:rsid w:val="008C343E"/>
    <w:rsid w:val="008C3509"/>
    <w:rsid w:val="008C353D"/>
    <w:rsid w:val="008C3A29"/>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2D0C"/>
    <w:rsid w:val="00903382"/>
    <w:rsid w:val="00903898"/>
    <w:rsid w:val="00903A1A"/>
    <w:rsid w:val="00903D4D"/>
    <w:rsid w:val="00903E2C"/>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D0C"/>
    <w:rsid w:val="00917FAA"/>
    <w:rsid w:val="00920009"/>
    <w:rsid w:val="0092041F"/>
    <w:rsid w:val="00921F3B"/>
    <w:rsid w:val="009229DF"/>
    <w:rsid w:val="009230C2"/>
    <w:rsid w:val="00923711"/>
    <w:rsid w:val="00924434"/>
    <w:rsid w:val="00926875"/>
    <w:rsid w:val="0092717E"/>
    <w:rsid w:val="00927888"/>
    <w:rsid w:val="00927C56"/>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79B"/>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6E8"/>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FEC"/>
    <w:rsid w:val="00A04202"/>
    <w:rsid w:val="00A04DB0"/>
    <w:rsid w:val="00A06194"/>
    <w:rsid w:val="00A06CC8"/>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4028C"/>
    <w:rsid w:val="00A40446"/>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393C"/>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3F29"/>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AE8"/>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B39"/>
    <w:rsid w:val="00B46279"/>
    <w:rsid w:val="00B46D58"/>
    <w:rsid w:val="00B470E7"/>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B67"/>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5EA"/>
    <w:rsid w:val="00B716B0"/>
    <w:rsid w:val="00B71D73"/>
    <w:rsid w:val="00B71FA8"/>
    <w:rsid w:val="00B73AB8"/>
    <w:rsid w:val="00B73CEE"/>
    <w:rsid w:val="00B73DE0"/>
    <w:rsid w:val="00B744F6"/>
    <w:rsid w:val="00B74B63"/>
    <w:rsid w:val="00B74BB0"/>
    <w:rsid w:val="00B75687"/>
    <w:rsid w:val="00B80C17"/>
    <w:rsid w:val="00B81AD3"/>
    <w:rsid w:val="00B853BF"/>
    <w:rsid w:val="00B8636F"/>
    <w:rsid w:val="00B86BCB"/>
    <w:rsid w:val="00B86C5F"/>
    <w:rsid w:val="00B90C0A"/>
    <w:rsid w:val="00B90C52"/>
    <w:rsid w:val="00B9100A"/>
    <w:rsid w:val="00B91849"/>
    <w:rsid w:val="00B925B0"/>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853"/>
    <w:rsid w:val="00BA3554"/>
    <w:rsid w:val="00BA3E22"/>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E4C"/>
    <w:rsid w:val="00BD5F94"/>
    <w:rsid w:val="00BD6BF7"/>
    <w:rsid w:val="00BD6E80"/>
    <w:rsid w:val="00BD6EF7"/>
    <w:rsid w:val="00BD72E6"/>
    <w:rsid w:val="00BE01AE"/>
    <w:rsid w:val="00BE1C5E"/>
    <w:rsid w:val="00BE2236"/>
    <w:rsid w:val="00BE2335"/>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2B3"/>
    <w:rsid w:val="00BF5421"/>
    <w:rsid w:val="00BF603D"/>
    <w:rsid w:val="00BF7253"/>
    <w:rsid w:val="00BF762F"/>
    <w:rsid w:val="00BF79C6"/>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5DBE"/>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D00"/>
    <w:rsid w:val="00C447B8"/>
    <w:rsid w:val="00C4487D"/>
    <w:rsid w:val="00C45620"/>
    <w:rsid w:val="00C45778"/>
    <w:rsid w:val="00C457A7"/>
    <w:rsid w:val="00C45B20"/>
    <w:rsid w:val="00C464BA"/>
    <w:rsid w:val="00C47000"/>
    <w:rsid w:val="00C47611"/>
    <w:rsid w:val="00C4795F"/>
    <w:rsid w:val="00C47A9F"/>
    <w:rsid w:val="00C47D55"/>
    <w:rsid w:val="00C50D71"/>
    <w:rsid w:val="00C51512"/>
    <w:rsid w:val="00C527F9"/>
    <w:rsid w:val="00C532B4"/>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75DA4"/>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7A0"/>
    <w:rsid w:val="00CB0901"/>
    <w:rsid w:val="00CB0A01"/>
    <w:rsid w:val="00CB0EE3"/>
    <w:rsid w:val="00CB1211"/>
    <w:rsid w:val="00CB1A0F"/>
    <w:rsid w:val="00CB35B7"/>
    <w:rsid w:val="00CB3CB1"/>
    <w:rsid w:val="00CB41AB"/>
    <w:rsid w:val="00CB4B5C"/>
    <w:rsid w:val="00CB4C1E"/>
    <w:rsid w:val="00CB5290"/>
    <w:rsid w:val="00CB6248"/>
    <w:rsid w:val="00CB63ED"/>
    <w:rsid w:val="00CB68EF"/>
    <w:rsid w:val="00CB759C"/>
    <w:rsid w:val="00CB79A4"/>
    <w:rsid w:val="00CB7FB9"/>
    <w:rsid w:val="00CC0326"/>
    <w:rsid w:val="00CC0A8D"/>
    <w:rsid w:val="00CC3BAC"/>
    <w:rsid w:val="00CC518E"/>
    <w:rsid w:val="00CC6362"/>
    <w:rsid w:val="00CC69D0"/>
    <w:rsid w:val="00CC73F0"/>
    <w:rsid w:val="00CD01CC"/>
    <w:rsid w:val="00CD043A"/>
    <w:rsid w:val="00CD073B"/>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50F"/>
    <w:rsid w:val="00CE7B83"/>
    <w:rsid w:val="00CE7BF1"/>
    <w:rsid w:val="00CF0D0D"/>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5F26"/>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124"/>
    <w:rsid w:val="00D33481"/>
    <w:rsid w:val="00D334B6"/>
    <w:rsid w:val="00D335BF"/>
    <w:rsid w:val="00D3423E"/>
    <w:rsid w:val="00D342CE"/>
    <w:rsid w:val="00D3436F"/>
    <w:rsid w:val="00D34B9B"/>
    <w:rsid w:val="00D356C3"/>
    <w:rsid w:val="00D359EB"/>
    <w:rsid w:val="00D362DB"/>
    <w:rsid w:val="00D36D97"/>
    <w:rsid w:val="00D37511"/>
    <w:rsid w:val="00D411B6"/>
    <w:rsid w:val="00D4164A"/>
    <w:rsid w:val="00D41AE8"/>
    <w:rsid w:val="00D41CCB"/>
    <w:rsid w:val="00D41F7D"/>
    <w:rsid w:val="00D42D33"/>
    <w:rsid w:val="00D42E80"/>
    <w:rsid w:val="00D433D6"/>
    <w:rsid w:val="00D43420"/>
    <w:rsid w:val="00D4396D"/>
    <w:rsid w:val="00D4557B"/>
    <w:rsid w:val="00D463EA"/>
    <w:rsid w:val="00D46D5B"/>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244"/>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562"/>
    <w:rsid w:val="00DE26E4"/>
    <w:rsid w:val="00DE3538"/>
    <w:rsid w:val="00DE3C28"/>
    <w:rsid w:val="00DE3F97"/>
    <w:rsid w:val="00DE4E15"/>
    <w:rsid w:val="00DE54C9"/>
    <w:rsid w:val="00DE5B89"/>
    <w:rsid w:val="00DE65EA"/>
    <w:rsid w:val="00DE75F6"/>
    <w:rsid w:val="00DE7706"/>
    <w:rsid w:val="00DE7753"/>
    <w:rsid w:val="00DE7F8F"/>
    <w:rsid w:val="00DF09E7"/>
    <w:rsid w:val="00DF0BD2"/>
    <w:rsid w:val="00DF11C4"/>
    <w:rsid w:val="00DF1625"/>
    <w:rsid w:val="00DF19A1"/>
    <w:rsid w:val="00DF2F68"/>
    <w:rsid w:val="00DF3688"/>
    <w:rsid w:val="00DF43FF"/>
    <w:rsid w:val="00DF44E3"/>
    <w:rsid w:val="00DF5182"/>
    <w:rsid w:val="00DF749E"/>
    <w:rsid w:val="00E004B7"/>
    <w:rsid w:val="00E00AD1"/>
    <w:rsid w:val="00E01503"/>
    <w:rsid w:val="00E020C1"/>
    <w:rsid w:val="00E02310"/>
    <w:rsid w:val="00E02449"/>
    <w:rsid w:val="00E02F60"/>
    <w:rsid w:val="00E040F0"/>
    <w:rsid w:val="00E0418D"/>
    <w:rsid w:val="00E042BC"/>
    <w:rsid w:val="00E04589"/>
    <w:rsid w:val="00E045AE"/>
    <w:rsid w:val="00E046C2"/>
    <w:rsid w:val="00E04FA9"/>
    <w:rsid w:val="00E0545A"/>
    <w:rsid w:val="00E05CF6"/>
    <w:rsid w:val="00E05F32"/>
    <w:rsid w:val="00E05FDF"/>
    <w:rsid w:val="00E06E9D"/>
    <w:rsid w:val="00E070E6"/>
    <w:rsid w:val="00E10031"/>
    <w:rsid w:val="00E10BB7"/>
    <w:rsid w:val="00E123CE"/>
    <w:rsid w:val="00E1385B"/>
    <w:rsid w:val="00E13BA4"/>
    <w:rsid w:val="00E13FD9"/>
    <w:rsid w:val="00E141C7"/>
    <w:rsid w:val="00E14672"/>
    <w:rsid w:val="00E15EC9"/>
    <w:rsid w:val="00E161F1"/>
    <w:rsid w:val="00E16286"/>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5007"/>
    <w:rsid w:val="00E45430"/>
    <w:rsid w:val="00E4584B"/>
    <w:rsid w:val="00E45ACA"/>
    <w:rsid w:val="00E45C7F"/>
    <w:rsid w:val="00E46422"/>
    <w:rsid w:val="00E46DBA"/>
    <w:rsid w:val="00E508E7"/>
    <w:rsid w:val="00E51117"/>
    <w:rsid w:val="00E51CD0"/>
    <w:rsid w:val="00E51D3B"/>
    <w:rsid w:val="00E51D78"/>
    <w:rsid w:val="00E51EEA"/>
    <w:rsid w:val="00E54297"/>
    <w:rsid w:val="00E54B2C"/>
    <w:rsid w:val="00E5510F"/>
    <w:rsid w:val="00E55EBF"/>
    <w:rsid w:val="00E6008B"/>
    <w:rsid w:val="00E6044F"/>
    <w:rsid w:val="00E60526"/>
    <w:rsid w:val="00E61214"/>
    <w:rsid w:val="00E6288F"/>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A49"/>
    <w:rsid w:val="00E85BF3"/>
    <w:rsid w:val="00E861BF"/>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853"/>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0E"/>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F37"/>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C1"/>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372"/>
    <w:rsid w:val="00F70E55"/>
    <w:rsid w:val="00F7173E"/>
    <w:rsid w:val="00F71F29"/>
    <w:rsid w:val="00F72026"/>
    <w:rsid w:val="00F7342A"/>
    <w:rsid w:val="00F73CAB"/>
    <w:rsid w:val="00F73D7F"/>
    <w:rsid w:val="00F743B3"/>
    <w:rsid w:val="00F7451F"/>
    <w:rsid w:val="00F7467F"/>
    <w:rsid w:val="00F74984"/>
    <w:rsid w:val="00F7541A"/>
    <w:rsid w:val="00F7609B"/>
    <w:rsid w:val="00F760B1"/>
    <w:rsid w:val="00F763EC"/>
    <w:rsid w:val="00F76F2B"/>
    <w:rsid w:val="00F775CA"/>
    <w:rsid w:val="00F80761"/>
    <w:rsid w:val="00F822EA"/>
    <w:rsid w:val="00F825AC"/>
    <w:rsid w:val="00F82623"/>
    <w:rsid w:val="00F83409"/>
    <w:rsid w:val="00F839B3"/>
    <w:rsid w:val="00F83B76"/>
    <w:rsid w:val="00F83E0A"/>
    <w:rsid w:val="00F8462A"/>
    <w:rsid w:val="00F84A6C"/>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1CE"/>
    <w:rsid w:val="00FC096C"/>
    <w:rsid w:val="00FC0FDC"/>
    <w:rsid w:val="00FC22F4"/>
    <w:rsid w:val="00FC283C"/>
    <w:rsid w:val="00FC2FB3"/>
    <w:rsid w:val="00FC32D2"/>
    <w:rsid w:val="00FC4412"/>
    <w:rsid w:val="00FC4AC0"/>
    <w:rsid w:val="00FC4B1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D01"/>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uiPriority w:val="99"/>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uiPriority w:val="99"/>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12">
    <w:name w:val="Нет списка1"/>
    <w:next w:val="a2"/>
    <w:uiPriority w:val="99"/>
    <w:semiHidden/>
    <w:unhideWhenUsed/>
    <w:rsid w:val="000E4356"/>
  </w:style>
  <w:style w:type="paragraph" w:customStyle="1" w:styleId="xl76">
    <w:name w:val="xl7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77">
    <w:name w:val="xl7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78">
    <w:name w:val="xl78"/>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79">
    <w:name w:val="xl7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80">
    <w:name w:val="xl80"/>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81">
    <w:name w:val="xl81"/>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82">
    <w:name w:val="xl82"/>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83">
    <w:name w:val="xl83"/>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84">
    <w:name w:val="xl84"/>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85">
    <w:name w:val="xl85"/>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86">
    <w:name w:val="xl8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87">
    <w:name w:val="xl8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88">
    <w:name w:val="xl88"/>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89">
    <w:name w:val="xl8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90">
    <w:name w:val="xl90"/>
    <w:basedOn w:val="a"/>
    <w:rsid w:val="000E4356"/>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91">
    <w:name w:val="xl91"/>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92">
    <w:name w:val="xl92"/>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93">
    <w:name w:val="xl93"/>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94">
    <w:name w:val="xl94"/>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95">
    <w:name w:val="xl95"/>
    <w:basedOn w:val="a"/>
    <w:rsid w:val="000E4356"/>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96">
    <w:name w:val="xl9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97">
    <w:name w:val="xl9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98">
    <w:name w:val="xl98"/>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99">
    <w:name w:val="xl9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00">
    <w:name w:val="xl100"/>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01">
    <w:name w:val="xl101"/>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02">
    <w:name w:val="xl102"/>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03">
    <w:name w:val="xl103"/>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i/>
      <w:iCs/>
      <w:sz w:val="20"/>
      <w:szCs w:val="20"/>
      <w:lang w:val="ru" w:bidi="ar-SA"/>
    </w:rPr>
  </w:style>
  <w:style w:type="paragraph" w:customStyle="1" w:styleId="xl104">
    <w:name w:val="xl104"/>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sz w:val="20"/>
      <w:szCs w:val="20"/>
      <w:lang w:val="ru" w:bidi="ar-SA"/>
    </w:rPr>
  </w:style>
  <w:style w:type="paragraph" w:customStyle="1" w:styleId="xl105">
    <w:name w:val="xl105"/>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06">
    <w:name w:val="xl10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07">
    <w:name w:val="xl10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sz w:val="20"/>
      <w:szCs w:val="20"/>
      <w:lang w:val="ru" w:bidi="ar-SA"/>
    </w:rPr>
  </w:style>
  <w:style w:type="paragraph" w:customStyle="1" w:styleId="xl108">
    <w:name w:val="xl108"/>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09">
    <w:name w:val="xl10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10">
    <w:name w:val="xl110"/>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11">
    <w:name w:val="xl111"/>
    <w:basedOn w:val="a"/>
    <w:rsid w:val="000E4356"/>
    <w:pPr>
      <w:pBdr>
        <w:top w:val="double" w:sz="6" w:space="0" w:color="auto"/>
        <w:left w:val="double" w:sz="6" w:space="0" w:color="auto"/>
        <w:right w:val="single" w:sz="4" w:space="0" w:color="auto"/>
      </w:pBdr>
      <w:spacing w:before="100" w:beforeAutospacing="1" w:after="100" w:afterAutospacing="1"/>
      <w:jc w:val="center"/>
      <w:textAlignment w:val="center"/>
    </w:pPr>
    <w:rPr>
      <w:rFonts w:ascii="Sylfaen" w:hAnsi="Sylfaen"/>
      <w:b/>
      <w:bCs/>
      <w:sz w:val="20"/>
      <w:szCs w:val="20"/>
      <w:lang w:val="ru" w:bidi="ar-SA"/>
    </w:rPr>
  </w:style>
  <w:style w:type="paragraph" w:customStyle="1" w:styleId="xl112">
    <w:name w:val="xl112"/>
    <w:basedOn w:val="a"/>
    <w:rsid w:val="000E4356"/>
    <w:pPr>
      <w:pBdr>
        <w:top w:val="double" w:sz="6" w:space="0" w:color="auto"/>
        <w:left w:val="single" w:sz="4" w:space="0" w:color="auto"/>
        <w:right w:val="single" w:sz="4" w:space="0" w:color="auto"/>
      </w:pBdr>
      <w:spacing w:before="100" w:beforeAutospacing="1" w:after="100" w:afterAutospacing="1"/>
      <w:jc w:val="center"/>
      <w:textAlignment w:val="center"/>
    </w:pPr>
    <w:rPr>
      <w:rFonts w:ascii="Sylfaen" w:hAnsi="Sylfaen"/>
      <w:b/>
      <w:bCs/>
      <w:sz w:val="20"/>
      <w:szCs w:val="20"/>
      <w:lang w:val="ru" w:bidi="ar-SA"/>
    </w:rPr>
  </w:style>
  <w:style w:type="paragraph" w:customStyle="1" w:styleId="xl113">
    <w:name w:val="xl113"/>
    <w:basedOn w:val="a"/>
    <w:rsid w:val="000E4356"/>
    <w:pPr>
      <w:pBdr>
        <w:top w:val="double" w:sz="6" w:space="0" w:color="auto"/>
        <w:left w:val="single" w:sz="4" w:space="0" w:color="auto"/>
        <w:right w:val="double" w:sz="6" w:space="0" w:color="auto"/>
      </w:pBdr>
      <w:spacing w:before="100" w:beforeAutospacing="1" w:after="100" w:afterAutospacing="1"/>
      <w:jc w:val="center"/>
      <w:textAlignment w:val="center"/>
    </w:pPr>
    <w:rPr>
      <w:rFonts w:ascii="Sylfaen" w:hAnsi="Sylfaen"/>
      <w:b/>
      <w:bCs/>
      <w:sz w:val="20"/>
      <w:szCs w:val="20"/>
      <w:lang w:val="ru" w:bidi="ar-SA"/>
    </w:rPr>
  </w:style>
  <w:style w:type="paragraph" w:customStyle="1" w:styleId="xl114">
    <w:name w:val="xl114"/>
    <w:basedOn w:val="a"/>
    <w:rsid w:val="000E4356"/>
    <w:pPr>
      <w:pBdr>
        <w:top w:val="double" w:sz="6" w:space="0" w:color="auto"/>
        <w:left w:val="double" w:sz="6" w:space="0" w:color="auto"/>
        <w:bottom w:val="double" w:sz="6" w:space="0" w:color="auto"/>
        <w:right w:val="single" w:sz="4" w:space="0" w:color="auto"/>
      </w:pBdr>
      <w:spacing w:before="100" w:beforeAutospacing="1" w:after="100" w:afterAutospacing="1"/>
      <w:jc w:val="center"/>
      <w:textAlignment w:val="center"/>
    </w:pPr>
    <w:rPr>
      <w:rFonts w:ascii="Sylfaen" w:hAnsi="Sylfaen"/>
      <w:i/>
      <w:iCs/>
      <w:sz w:val="20"/>
      <w:szCs w:val="20"/>
      <w:lang w:val="ru" w:bidi="ar-SA"/>
    </w:rPr>
  </w:style>
  <w:style w:type="paragraph" w:customStyle="1" w:styleId="xl115">
    <w:name w:val="xl115"/>
    <w:basedOn w:val="a"/>
    <w:rsid w:val="000E435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Sylfaen" w:hAnsi="Sylfaen"/>
      <w:i/>
      <w:iCs/>
      <w:sz w:val="20"/>
      <w:szCs w:val="20"/>
      <w:lang w:val="ru" w:bidi="ar-SA"/>
    </w:rPr>
  </w:style>
  <w:style w:type="paragraph" w:customStyle="1" w:styleId="xl116">
    <w:name w:val="xl116"/>
    <w:basedOn w:val="a"/>
    <w:rsid w:val="000E4356"/>
    <w:pPr>
      <w:pBdr>
        <w:top w:val="double" w:sz="6" w:space="0" w:color="auto"/>
        <w:left w:val="single" w:sz="4" w:space="0" w:color="auto"/>
        <w:bottom w:val="double" w:sz="6" w:space="0" w:color="auto"/>
        <w:right w:val="double" w:sz="6" w:space="0" w:color="auto"/>
      </w:pBdr>
      <w:spacing w:before="100" w:beforeAutospacing="1" w:after="100" w:afterAutospacing="1"/>
      <w:jc w:val="center"/>
      <w:textAlignment w:val="center"/>
    </w:pPr>
    <w:rPr>
      <w:rFonts w:ascii="Sylfaen" w:hAnsi="Sylfaen"/>
      <w:i/>
      <w:iCs/>
      <w:sz w:val="20"/>
      <w:szCs w:val="20"/>
      <w:lang w:val="ru" w:bidi="ar-SA"/>
    </w:rPr>
  </w:style>
  <w:style w:type="paragraph" w:customStyle="1" w:styleId="xl117">
    <w:name w:val="xl117"/>
    <w:basedOn w:val="a"/>
    <w:rsid w:val="000E4356"/>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18">
    <w:name w:val="xl118"/>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19">
    <w:name w:val="xl11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20">
    <w:name w:val="xl120"/>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i/>
      <w:iCs/>
      <w:sz w:val="20"/>
      <w:szCs w:val="20"/>
      <w:lang w:val="ru" w:bidi="ar-SA"/>
    </w:rPr>
  </w:style>
  <w:style w:type="paragraph" w:customStyle="1" w:styleId="xl121">
    <w:name w:val="xl121"/>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22">
    <w:name w:val="xl122"/>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b/>
      <w:bCs/>
      <w:i/>
      <w:iCs/>
      <w:sz w:val="20"/>
      <w:szCs w:val="20"/>
      <w:lang w:val="ru" w:bidi="ar-SA"/>
    </w:rPr>
  </w:style>
  <w:style w:type="paragraph" w:customStyle="1" w:styleId="xl123">
    <w:name w:val="xl123"/>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24">
    <w:name w:val="xl124"/>
    <w:basedOn w:val="a"/>
    <w:rsid w:val="000E4356"/>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sz w:val="20"/>
      <w:szCs w:val="20"/>
      <w:lang w:val="ru" w:bidi="ar-SA"/>
    </w:rPr>
  </w:style>
  <w:style w:type="paragraph" w:customStyle="1" w:styleId="xl125">
    <w:name w:val="xl125"/>
    <w:basedOn w:val="a"/>
    <w:rsid w:val="000E4356"/>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lang w:val="ru" w:bidi="ar-SA"/>
    </w:rPr>
  </w:style>
  <w:style w:type="paragraph" w:customStyle="1" w:styleId="xl126">
    <w:name w:val="xl12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 w:bidi="ar-SA"/>
    </w:rPr>
  </w:style>
  <w:style w:type="paragraph" w:customStyle="1" w:styleId="xl127">
    <w:name w:val="xl12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 w:bidi="ar-SA"/>
    </w:rPr>
  </w:style>
  <w:style w:type="paragraph" w:customStyle="1" w:styleId="xl128">
    <w:name w:val="xl128"/>
    <w:basedOn w:val="a"/>
    <w:rsid w:val="000E4356"/>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29">
    <w:name w:val="xl12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30">
    <w:name w:val="xl130"/>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31">
    <w:name w:val="xl131"/>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32">
    <w:name w:val="xl132"/>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33">
    <w:name w:val="xl133"/>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34">
    <w:name w:val="xl134"/>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 w:bidi="ar-SA"/>
    </w:rPr>
  </w:style>
  <w:style w:type="paragraph" w:customStyle="1" w:styleId="xl135">
    <w:name w:val="xl135"/>
    <w:basedOn w:val="a"/>
    <w:rsid w:val="000E4356"/>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36">
    <w:name w:val="xl13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37">
    <w:name w:val="xl13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38">
    <w:name w:val="xl138"/>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39">
    <w:name w:val="xl13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40">
    <w:name w:val="xl140"/>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41">
    <w:name w:val="xl141"/>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42">
    <w:name w:val="xl142"/>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43">
    <w:name w:val="xl143"/>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44">
    <w:name w:val="xl144"/>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45">
    <w:name w:val="xl145"/>
    <w:basedOn w:val="a"/>
    <w:rsid w:val="000E4356"/>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46">
    <w:name w:val="xl14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47">
    <w:name w:val="xl14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48">
    <w:name w:val="xl148"/>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49">
    <w:name w:val="xl14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ru" w:bidi="ar-SA"/>
    </w:rPr>
  </w:style>
  <w:style w:type="paragraph" w:customStyle="1" w:styleId="xl150">
    <w:name w:val="xl150"/>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51">
    <w:name w:val="xl151"/>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52">
    <w:name w:val="xl152"/>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ru" w:bidi="ar-SA"/>
    </w:rPr>
  </w:style>
  <w:style w:type="paragraph" w:customStyle="1" w:styleId="xl153">
    <w:name w:val="xl153"/>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54">
    <w:name w:val="xl154"/>
    <w:basedOn w:val="a"/>
    <w:rsid w:val="000E4356"/>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b/>
      <w:bCs/>
      <w:sz w:val="20"/>
      <w:szCs w:val="20"/>
      <w:lang w:val="ru" w:bidi="ar-SA"/>
    </w:rPr>
  </w:style>
  <w:style w:type="paragraph" w:customStyle="1" w:styleId="xl155">
    <w:name w:val="xl155"/>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56">
    <w:name w:val="xl15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57">
    <w:name w:val="xl15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58">
    <w:name w:val="xl158"/>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59">
    <w:name w:val="xl15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60">
    <w:name w:val="xl160"/>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61">
    <w:name w:val="xl161"/>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62">
    <w:name w:val="xl162"/>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ru" w:bidi="ar-SA"/>
    </w:rPr>
  </w:style>
  <w:style w:type="paragraph" w:customStyle="1" w:styleId="xl163">
    <w:name w:val="xl163"/>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64">
    <w:name w:val="xl164"/>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65">
    <w:name w:val="xl165"/>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66">
    <w:name w:val="xl16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67">
    <w:name w:val="xl16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lang w:val="ru" w:bidi="ar-SA"/>
    </w:rPr>
  </w:style>
  <w:style w:type="paragraph" w:customStyle="1" w:styleId="xl168">
    <w:name w:val="xl168"/>
    <w:basedOn w:val="a"/>
    <w:rsid w:val="000E4356"/>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b/>
      <w:bCs/>
      <w:sz w:val="20"/>
      <w:szCs w:val="20"/>
      <w:lang w:val="ru" w:bidi="ar-SA"/>
    </w:rPr>
  </w:style>
  <w:style w:type="paragraph" w:customStyle="1" w:styleId="xl169">
    <w:name w:val="xl16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b/>
      <w:bCs/>
      <w:sz w:val="20"/>
      <w:szCs w:val="20"/>
      <w:lang w:val="ru" w:bidi="ar-SA"/>
    </w:rPr>
  </w:style>
  <w:style w:type="paragraph" w:customStyle="1" w:styleId="xl170">
    <w:name w:val="xl170"/>
    <w:basedOn w:val="a"/>
    <w:rsid w:val="000E4356"/>
    <w:pPr>
      <w:pBdr>
        <w:top w:val="single" w:sz="4" w:space="0" w:color="auto"/>
        <w:left w:val="double" w:sz="6" w:space="0" w:color="auto"/>
        <w:bottom w:val="single" w:sz="4" w:space="0" w:color="auto"/>
      </w:pBdr>
      <w:spacing w:before="100" w:beforeAutospacing="1" w:after="100" w:afterAutospacing="1"/>
      <w:textAlignment w:val="center"/>
    </w:pPr>
    <w:rPr>
      <w:rFonts w:ascii="Sylfaen" w:hAnsi="Sylfaen"/>
      <w:b/>
      <w:bCs/>
      <w:i/>
      <w:iCs/>
      <w:sz w:val="20"/>
      <w:szCs w:val="20"/>
      <w:lang w:val="ru" w:bidi="ar-SA"/>
    </w:rPr>
  </w:style>
  <w:style w:type="paragraph" w:customStyle="1" w:styleId="xl171">
    <w:name w:val="xl171"/>
    <w:basedOn w:val="a"/>
    <w:rsid w:val="000E4356"/>
    <w:pPr>
      <w:pBdr>
        <w:top w:val="single" w:sz="4" w:space="0" w:color="auto"/>
        <w:bottom w:val="single" w:sz="4" w:space="0" w:color="auto"/>
      </w:pBdr>
      <w:spacing w:before="100" w:beforeAutospacing="1" w:after="100" w:afterAutospacing="1"/>
      <w:textAlignment w:val="center"/>
    </w:pPr>
    <w:rPr>
      <w:rFonts w:ascii="Sylfaen" w:hAnsi="Sylfaen"/>
      <w:b/>
      <w:bCs/>
      <w:i/>
      <w:iCs/>
      <w:sz w:val="20"/>
      <w:szCs w:val="20"/>
      <w:lang w:val="ru" w:bidi="ar-SA"/>
    </w:rPr>
  </w:style>
  <w:style w:type="paragraph" w:customStyle="1" w:styleId="xl172">
    <w:name w:val="xl172"/>
    <w:basedOn w:val="a"/>
    <w:rsid w:val="000E4356"/>
    <w:pPr>
      <w:pBdr>
        <w:top w:val="single" w:sz="4" w:space="0" w:color="auto"/>
        <w:bottom w:val="single" w:sz="4" w:space="0" w:color="auto"/>
        <w:right w:val="single" w:sz="4" w:space="0" w:color="auto"/>
      </w:pBdr>
      <w:spacing w:before="100" w:beforeAutospacing="1" w:after="100" w:afterAutospacing="1"/>
      <w:textAlignment w:val="center"/>
    </w:pPr>
    <w:rPr>
      <w:rFonts w:ascii="Sylfaen" w:hAnsi="Sylfaen"/>
      <w:b/>
      <w:bCs/>
      <w:i/>
      <w:iCs/>
      <w:sz w:val="20"/>
      <w:szCs w:val="20"/>
      <w:lang w:val="ru" w:bidi="ar-SA"/>
    </w:rPr>
  </w:style>
  <w:style w:type="paragraph" w:customStyle="1" w:styleId="xl173">
    <w:name w:val="xl173"/>
    <w:basedOn w:val="a"/>
    <w:rsid w:val="000E4356"/>
    <w:pPr>
      <w:pBdr>
        <w:top w:val="single" w:sz="4" w:space="0" w:color="auto"/>
        <w:left w:val="double" w:sz="6" w:space="0" w:color="auto"/>
        <w:bottom w:val="single" w:sz="4" w:space="0" w:color="auto"/>
      </w:pBdr>
      <w:spacing w:before="100" w:beforeAutospacing="1" w:after="100" w:afterAutospacing="1"/>
      <w:jc w:val="center"/>
      <w:textAlignment w:val="center"/>
    </w:pPr>
    <w:rPr>
      <w:rFonts w:ascii="Sylfaen" w:hAnsi="Sylfaen"/>
      <w:b/>
      <w:bCs/>
      <w:i/>
      <w:iCs/>
      <w:sz w:val="20"/>
      <w:szCs w:val="20"/>
      <w:lang w:val="ru" w:bidi="ar-SA"/>
    </w:rPr>
  </w:style>
  <w:style w:type="paragraph" w:customStyle="1" w:styleId="xl174">
    <w:name w:val="xl174"/>
    <w:basedOn w:val="a"/>
    <w:rsid w:val="000E4356"/>
    <w:pPr>
      <w:pBdr>
        <w:top w:val="single" w:sz="4" w:space="0" w:color="auto"/>
        <w:bottom w:val="single" w:sz="4" w:space="0" w:color="auto"/>
      </w:pBdr>
      <w:spacing w:before="100" w:beforeAutospacing="1" w:after="100" w:afterAutospacing="1"/>
      <w:jc w:val="center"/>
      <w:textAlignment w:val="center"/>
    </w:pPr>
    <w:rPr>
      <w:rFonts w:ascii="Sylfaen" w:hAnsi="Sylfaen"/>
      <w:b/>
      <w:bCs/>
      <w:i/>
      <w:iCs/>
      <w:sz w:val="20"/>
      <w:szCs w:val="20"/>
      <w:lang w:val="ru" w:bidi="ar-SA"/>
    </w:rPr>
  </w:style>
  <w:style w:type="paragraph" w:customStyle="1" w:styleId="xl175">
    <w:name w:val="xl175"/>
    <w:basedOn w:val="a"/>
    <w:rsid w:val="000E4356"/>
    <w:pPr>
      <w:pBdr>
        <w:top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i/>
      <w:iCs/>
      <w:sz w:val="20"/>
      <w:szCs w:val="20"/>
      <w:lang w:val="ru" w:bidi="ar-SA"/>
    </w:rPr>
  </w:style>
  <w:style w:type="paragraph" w:customStyle="1" w:styleId="xl176">
    <w:name w:val="xl176"/>
    <w:basedOn w:val="a"/>
    <w:rsid w:val="000E4356"/>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b/>
      <w:bCs/>
      <w:i/>
      <w:iCs/>
      <w:sz w:val="20"/>
      <w:szCs w:val="20"/>
      <w:lang w:val="ru" w:bidi="ar-SA"/>
    </w:rPr>
  </w:style>
  <w:style w:type="paragraph" w:customStyle="1" w:styleId="xl177">
    <w:name w:val="xl177"/>
    <w:basedOn w:val="a"/>
    <w:rsid w:val="000E4356"/>
    <w:pPr>
      <w:pBdr>
        <w:top w:val="single" w:sz="4" w:space="0" w:color="auto"/>
        <w:left w:val="double" w:sz="6" w:space="0" w:color="auto"/>
        <w:bottom w:val="single" w:sz="4" w:space="0" w:color="auto"/>
      </w:pBdr>
      <w:spacing w:before="100" w:beforeAutospacing="1" w:after="100" w:afterAutospacing="1"/>
      <w:jc w:val="center"/>
      <w:textAlignment w:val="center"/>
    </w:pPr>
    <w:rPr>
      <w:rFonts w:ascii="Sylfaen" w:hAnsi="Sylfaen"/>
      <w:b/>
      <w:bCs/>
      <w:i/>
      <w:iCs/>
      <w:sz w:val="20"/>
      <w:szCs w:val="20"/>
      <w:lang w:val="ru" w:bidi="ar-SA"/>
    </w:rPr>
  </w:style>
  <w:style w:type="paragraph" w:customStyle="1" w:styleId="xl178">
    <w:name w:val="xl178"/>
    <w:basedOn w:val="a"/>
    <w:rsid w:val="000E4356"/>
    <w:pPr>
      <w:pBdr>
        <w:top w:val="single" w:sz="4" w:space="0" w:color="auto"/>
        <w:bottom w:val="single" w:sz="4" w:space="0" w:color="auto"/>
      </w:pBdr>
      <w:spacing w:before="100" w:beforeAutospacing="1" w:after="100" w:afterAutospacing="1"/>
      <w:jc w:val="center"/>
      <w:textAlignment w:val="center"/>
    </w:pPr>
    <w:rPr>
      <w:rFonts w:ascii="Sylfaen" w:hAnsi="Sylfaen"/>
      <w:b/>
      <w:bCs/>
      <w:i/>
      <w:iCs/>
      <w:sz w:val="20"/>
      <w:szCs w:val="20"/>
      <w:lang w:val="ru" w:bidi="ar-SA"/>
    </w:rPr>
  </w:style>
  <w:style w:type="paragraph" w:customStyle="1" w:styleId="xl179">
    <w:name w:val="xl179"/>
    <w:basedOn w:val="a"/>
    <w:rsid w:val="000E4356"/>
    <w:pPr>
      <w:pBdr>
        <w:top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i/>
      <w:iCs/>
      <w:sz w:val="20"/>
      <w:szCs w:val="20"/>
      <w:lang w:val="ru" w:bidi="ar-SA"/>
    </w:rPr>
  </w:style>
  <w:style w:type="paragraph" w:customStyle="1" w:styleId="xl180">
    <w:name w:val="xl180"/>
    <w:basedOn w:val="a"/>
    <w:rsid w:val="000E4356"/>
    <w:pPr>
      <w:pBdr>
        <w:left w:val="double" w:sz="6" w:space="0" w:color="auto"/>
        <w:bottom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 w:bidi="ar-SA"/>
    </w:rPr>
  </w:style>
  <w:style w:type="paragraph" w:customStyle="1" w:styleId="xl181">
    <w:name w:val="xl181"/>
    <w:basedOn w:val="a"/>
    <w:rsid w:val="000E4356"/>
    <w:pPr>
      <w:pBdr>
        <w:bottom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 w:bidi="ar-SA"/>
    </w:rPr>
  </w:style>
  <w:style w:type="paragraph" w:customStyle="1" w:styleId="xl182">
    <w:name w:val="xl182"/>
    <w:basedOn w:val="a"/>
    <w:rsid w:val="000E4356"/>
    <w:pPr>
      <w:pBdr>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 w:bidi="ar-SA"/>
    </w:rPr>
  </w:style>
  <w:style w:type="paragraph" w:customStyle="1" w:styleId="xl183">
    <w:name w:val="xl183"/>
    <w:basedOn w:val="a"/>
    <w:rsid w:val="000E4356"/>
    <w:pPr>
      <w:pBdr>
        <w:left w:val="double" w:sz="6" w:space="0" w:color="auto"/>
        <w:bottom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 w:bidi="ar-SA"/>
    </w:rPr>
  </w:style>
  <w:style w:type="paragraph" w:customStyle="1" w:styleId="xl184">
    <w:name w:val="xl184"/>
    <w:basedOn w:val="a"/>
    <w:rsid w:val="000E4356"/>
    <w:pPr>
      <w:pBdr>
        <w:bottom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 w:bidi="ar-SA"/>
    </w:rPr>
  </w:style>
  <w:style w:type="paragraph" w:customStyle="1" w:styleId="xl185">
    <w:name w:val="xl185"/>
    <w:basedOn w:val="a"/>
    <w:rsid w:val="000E4356"/>
    <w:pPr>
      <w:pBdr>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 w:bidi="ar-SA"/>
    </w:rPr>
  </w:style>
  <w:style w:type="paragraph" w:customStyle="1" w:styleId="xl186">
    <w:name w:val="xl186"/>
    <w:basedOn w:val="a"/>
    <w:rsid w:val="000E4356"/>
    <w:pPr>
      <w:pBdr>
        <w:top w:val="single" w:sz="4" w:space="0" w:color="auto"/>
        <w:left w:val="double" w:sz="6" w:space="0" w:color="auto"/>
        <w:bottom w:val="single" w:sz="4" w:space="0" w:color="auto"/>
      </w:pBdr>
      <w:shd w:val="clear" w:color="000000" w:fill="D0CECE"/>
      <w:spacing w:before="100" w:beforeAutospacing="1" w:after="100" w:afterAutospacing="1"/>
      <w:textAlignment w:val="center"/>
    </w:pPr>
    <w:rPr>
      <w:rFonts w:ascii="Sylfaen" w:hAnsi="Sylfaen"/>
      <w:b/>
      <w:bCs/>
      <w:i/>
      <w:iCs/>
      <w:sz w:val="20"/>
      <w:szCs w:val="20"/>
      <w:lang w:val="ru" w:bidi="ar-SA"/>
    </w:rPr>
  </w:style>
  <w:style w:type="paragraph" w:customStyle="1" w:styleId="xl187">
    <w:name w:val="xl187"/>
    <w:basedOn w:val="a"/>
    <w:rsid w:val="000E4356"/>
    <w:pPr>
      <w:pBdr>
        <w:top w:val="single" w:sz="4" w:space="0" w:color="auto"/>
        <w:bottom w:val="single" w:sz="4" w:space="0" w:color="auto"/>
      </w:pBdr>
      <w:shd w:val="clear" w:color="000000" w:fill="D0CECE"/>
      <w:spacing w:before="100" w:beforeAutospacing="1" w:after="100" w:afterAutospacing="1"/>
      <w:textAlignment w:val="center"/>
    </w:pPr>
    <w:rPr>
      <w:rFonts w:ascii="Sylfaen" w:hAnsi="Sylfaen"/>
      <w:b/>
      <w:bCs/>
      <w:i/>
      <w:iCs/>
      <w:sz w:val="20"/>
      <w:szCs w:val="20"/>
      <w:lang w:val="ru" w:bidi="ar-SA"/>
    </w:rPr>
  </w:style>
  <w:style w:type="paragraph" w:customStyle="1" w:styleId="xl188">
    <w:name w:val="xl188"/>
    <w:basedOn w:val="a"/>
    <w:rsid w:val="000E4356"/>
    <w:pPr>
      <w:pBdr>
        <w:top w:val="single" w:sz="4" w:space="0" w:color="auto"/>
        <w:bottom w:val="single" w:sz="4" w:space="0" w:color="auto"/>
        <w:right w:val="single" w:sz="4" w:space="0" w:color="auto"/>
      </w:pBdr>
      <w:shd w:val="clear" w:color="000000" w:fill="D0CECE"/>
      <w:spacing w:before="100" w:beforeAutospacing="1" w:after="100" w:afterAutospacing="1"/>
      <w:textAlignment w:val="center"/>
    </w:pPr>
    <w:rPr>
      <w:rFonts w:ascii="Sylfaen" w:hAnsi="Sylfaen"/>
      <w:b/>
      <w:bCs/>
      <w:i/>
      <w:iCs/>
      <w:sz w:val="20"/>
      <w:szCs w:val="20"/>
      <w:lang w:val="ru" w:bidi="ar-SA"/>
    </w:rPr>
  </w:style>
  <w:style w:type="paragraph" w:customStyle="1" w:styleId="xl189">
    <w:name w:val="xl18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i/>
      <w:iCs/>
      <w:sz w:val="20"/>
      <w:szCs w:val="20"/>
      <w:lang w:val="ru" w:bidi="ar-SA"/>
    </w:rPr>
  </w:style>
  <w:style w:type="paragraph" w:customStyle="1" w:styleId="xl190">
    <w:name w:val="xl190"/>
    <w:basedOn w:val="a"/>
    <w:rsid w:val="000E4356"/>
    <w:pPr>
      <w:pBdr>
        <w:top w:val="single" w:sz="4" w:space="0" w:color="auto"/>
        <w:left w:val="single" w:sz="4" w:space="0" w:color="auto"/>
        <w:bottom w:val="single" w:sz="4" w:space="0" w:color="auto"/>
      </w:pBdr>
      <w:spacing w:before="100" w:beforeAutospacing="1" w:after="100" w:afterAutospacing="1"/>
      <w:textAlignment w:val="center"/>
    </w:pPr>
    <w:rPr>
      <w:rFonts w:ascii="Sylfaen" w:hAnsi="Sylfaen"/>
      <w:b/>
      <w:bCs/>
      <w:i/>
      <w:iCs/>
      <w:sz w:val="20"/>
      <w:szCs w:val="20"/>
      <w:lang w:val="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D01"/>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uiPriority w:val="99"/>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uiPriority w:val="99"/>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12">
    <w:name w:val="Нет списка1"/>
    <w:next w:val="a2"/>
    <w:uiPriority w:val="99"/>
    <w:semiHidden/>
    <w:unhideWhenUsed/>
    <w:rsid w:val="000E4356"/>
  </w:style>
  <w:style w:type="paragraph" w:customStyle="1" w:styleId="xl76">
    <w:name w:val="xl7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77">
    <w:name w:val="xl7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78">
    <w:name w:val="xl78"/>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79">
    <w:name w:val="xl7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80">
    <w:name w:val="xl80"/>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81">
    <w:name w:val="xl81"/>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82">
    <w:name w:val="xl82"/>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83">
    <w:name w:val="xl83"/>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84">
    <w:name w:val="xl84"/>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85">
    <w:name w:val="xl85"/>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86">
    <w:name w:val="xl8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87">
    <w:name w:val="xl8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88">
    <w:name w:val="xl88"/>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89">
    <w:name w:val="xl8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90">
    <w:name w:val="xl90"/>
    <w:basedOn w:val="a"/>
    <w:rsid w:val="000E4356"/>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91">
    <w:name w:val="xl91"/>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92">
    <w:name w:val="xl92"/>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93">
    <w:name w:val="xl93"/>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94">
    <w:name w:val="xl94"/>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95">
    <w:name w:val="xl95"/>
    <w:basedOn w:val="a"/>
    <w:rsid w:val="000E4356"/>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96">
    <w:name w:val="xl9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97">
    <w:name w:val="xl9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98">
    <w:name w:val="xl98"/>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99">
    <w:name w:val="xl9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00">
    <w:name w:val="xl100"/>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01">
    <w:name w:val="xl101"/>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02">
    <w:name w:val="xl102"/>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03">
    <w:name w:val="xl103"/>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i/>
      <w:iCs/>
      <w:sz w:val="20"/>
      <w:szCs w:val="20"/>
      <w:lang w:val="ru" w:bidi="ar-SA"/>
    </w:rPr>
  </w:style>
  <w:style w:type="paragraph" w:customStyle="1" w:styleId="xl104">
    <w:name w:val="xl104"/>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sz w:val="20"/>
      <w:szCs w:val="20"/>
      <w:lang w:val="ru" w:bidi="ar-SA"/>
    </w:rPr>
  </w:style>
  <w:style w:type="paragraph" w:customStyle="1" w:styleId="xl105">
    <w:name w:val="xl105"/>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06">
    <w:name w:val="xl10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07">
    <w:name w:val="xl10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sz w:val="20"/>
      <w:szCs w:val="20"/>
      <w:lang w:val="ru" w:bidi="ar-SA"/>
    </w:rPr>
  </w:style>
  <w:style w:type="paragraph" w:customStyle="1" w:styleId="xl108">
    <w:name w:val="xl108"/>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09">
    <w:name w:val="xl10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10">
    <w:name w:val="xl110"/>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11">
    <w:name w:val="xl111"/>
    <w:basedOn w:val="a"/>
    <w:rsid w:val="000E4356"/>
    <w:pPr>
      <w:pBdr>
        <w:top w:val="double" w:sz="6" w:space="0" w:color="auto"/>
        <w:left w:val="double" w:sz="6" w:space="0" w:color="auto"/>
        <w:right w:val="single" w:sz="4" w:space="0" w:color="auto"/>
      </w:pBdr>
      <w:spacing w:before="100" w:beforeAutospacing="1" w:after="100" w:afterAutospacing="1"/>
      <w:jc w:val="center"/>
      <w:textAlignment w:val="center"/>
    </w:pPr>
    <w:rPr>
      <w:rFonts w:ascii="Sylfaen" w:hAnsi="Sylfaen"/>
      <w:b/>
      <w:bCs/>
      <w:sz w:val="20"/>
      <w:szCs w:val="20"/>
      <w:lang w:val="ru" w:bidi="ar-SA"/>
    </w:rPr>
  </w:style>
  <w:style w:type="paragraph" w:customStyle="1" w:styleId="xl112">
    <w:name w:val="xl112"/>
    <w:basedOn w:val="a"/>
    <w:rsid w:val="000E4356"/>
    <w:pPr>
      <w:pBdr>
        <w:top w:val="double" w:sz="6" w:space="0" w:color="auto"/>
        <w:left w:val="single" w:sz="4" w:space="0" w:color="auto"/>
        <w:right w:val="single" w:sz="4" w:space="0" w:color="auto"/>
      </w:pBdr>
      <w:spacing w:before="100" w:beforeAutospacing="1" w:after="100" w:afterAutospacing="1"/>
      <w:jc w:val="center"/>
      <w:textAlignment w:val="center"/>
    </w:pPr>
    <w:rPr>
      <w:rFonts w:ascii="Sylfaen" w:hAnsi="Sylfaen"/>
      <w:b/>
      <w:bCs/>
      <w:sz w:val="20"/>
      <w:szCs w:val="20"/>
      <w:lang w:val="ru" w:bidi="ar-SA"/>
    </w:rPr>
  </w:style>
  <w:style w:type="paragraph" w:customStyle="1" w:styleId="xl113">
    <w:name w:val="xl113"/>
    <w:basedOn w:val="a"/>
    <w:rsid w:val="000E4356"/>
    <w:pPr>
      <w:pBdr>
        <w:top w:val="double" w:sz="6" w:space="0" w:color="auto"/>
        <w:left w:val="single" w:sz="4" w:space="0" w:color="auto"/>
        <w:right w:val="double" w:sz="6" w:space="0" w:color="auto"/>
      </w:pBdr>
      <w:spacing w:before="100" w:beforeAutospacing="1" w:after="100" w:afterAutospacing="1"/>
      <w:jc w:val="center"/>
      <w:textAlignment w:val="center"/>
    </w:pPr>
    <w:rPr>
      <w:rFonts w:ascii="Sylfaen" w:hAnsi="Sylfaen"/>
      <w:b/>
      <w:bCs/>
      <w:sz w:val="20"/>
      <w:szCs w:val="20"/>
      <w:lang w:val="ru" w:bidi="ar-SA"/>
    </w:rPr>
  </w:style>
  <w:style w:type="paragraph" w:customStyle="1" w:styleId="xl114">
    <w:name w:val="xl114"/>
    <w:basedOn w:val="a"/>
    <w:rsid w:val="000E4356"/>
    <w:pPr>
      <w:pBdr>
        <w:top w:val="double" w:sz="6" w:space="0" w:color="auto"/>
        <w:left w:val="double" w:sz="6" w:space="0" w:color="auto"/>
        <w:bottom w:val="double" w:sz="6" w:space="0" w:color="auto"/>
        <w:right w:val="single" w:sz="4" w:space="0" w:color="auto"/>
      </w:pBdr>
      <w:spacing w:before="100" w:beforeAutospacing="1" w:after="100" w:afterAutospacing="1"/>
      <w:jc w:val="center"/>
      <w:textAlignment w:val="center"/>
    </w:pPr>
    <w:rPr>
      <w:rFonts w:ascii="Sylfaen" w:hAnsi="Sylfaen"/>
      <w:i/>
      <w:iCs/>
      <w:sz w:val="20"/>
      <w:szCs w:val="20"/>
      <w:lang w:val="ru" w:bidi="ar-SA"/>
    </w:rPr>
  </w:style>
  <w:style w:type="paragraph" w:customStyle="1" w:styleId="xl115">
    <w:name w:val="xl115"/>
    <w:basedOn w:val="a"/>
    <w:rsid w:val="000E4356"/>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Sylfaen" w:hAnsi="Sylfaen"/>
      <w:i/>
      <w:iCs/>
      <w:sz w:val="20"/>
      <w:szCs w:val="20"/>
      <w:lang w:val="ru" w:bidi="ar-SA"/>
    </w:rPr>
  </w:style>
  <w:style w:type="paragraph" w:customStyle="1" w:styleId="xl116">
    <w:name w:val="xl116"/>
    <w:basedOn w:val="a"/>
    <w:rsid w:val="000E4356"/>
    <w:pPr>
      <w:pBdr>
        <w:top w:val="double" w:sz="6" w:space="0" w:color="auto"/>
        <w:left w:val="single" w:sz="4" w:space="0" w:color="auto"/>
        <w:bottom w:val="double" w:sz="6" w:space="0" w:color="auto"/>
        <w:right w:val="double" w:sz="6" w:space="0" w:color="auto"/>
      </w:pBdr>
      <w:spacing w:before="100" w:beforeAutospacing="1" w:after="100" w:afterAutospacing="1"/>
      <w:jc w:val="center"/>
      <w:textAlignment w:val="center"/>
    </w:pPr>
    <w:rPr>
      <w:rFonts w:ascii="Sylfaen" w:hAnsi="Sylfaen"/>
      <w:i/>
      <w:iCs/>
      <w:sz w:val="20"/>
      <w:szCs w:val="20"/>
      <w:lang w:val="ru" w:bidi="ar-SA"/>
    </w:rPr>
  </w:style>
  <w:style w:type="paragraph" w:customStyle="1" w:styleId="xl117">
    <w:name w:val="xl117"/>
    <w:basedOn w:val="a"/>
    <w:rsid w:val="000E4356"/>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18">
    <w:name w:val="xl118"/>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19">
    <w:name w:val="xl11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20">
    <w:name w:val="xl120"/>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i/>
      <w:iCs/>
      <w:sz w:val="20"/>
      <w:szCs w:val="20"/>
      <w:lang w:val="ru" w:bidi="ar-SA"/>
    </w:rPr>
  </w:style>
  <w:style w:type="paragraph" w:customStyle="1" w:styleId="xl121">
    <w:name w:val="xl121"/>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22">
    <w:name w:val="xl122"/>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b/>
      <w:bCs/>
      <w:i/>
      <w:iCs/>
      <w:sz w:val="20"/>
      <w:szCs w:val="20"/>
      <w:lang w:val="ru" w:bidi="ar-SA"/>
    </w:rPr>
  </w:style>
  <w:style w:type="paragraph" w:customStyle="1" w:styleId="xl123">
    <w:name w:val="xl123"/>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24">
    <w:name w:val="xl124"/>
    <w:basedOn w:val="a"/>
    <w:rsid w:val="000E4356"/>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sz w:val="20"/>
      <w:szCs w:val="20"/>
      <w:lang w:val="ru" w:bidi="ar-SA"/>
    </w:rPr>
  </w:style>
  <w:style w:type="paragraph" w:customStyle="1" w:styleId="xl125">
    <w:name w:val="xl125"/>
    <w:basedOn w:val="a"/>
    <w:rsid w:val="000E4356"/>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lang w:val="ru" w:bidi="ar-SA"/>
    </w:rPr>
  </w:style>
  <w:style w:type="paragraph" w:customStyle="1" w:styleId="xl126">
    <w:name w:val="xl12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 w:bidi="ar-SA"/>
    </w:rPr>
  </w:style>
  <w:style w:type="paragraph" w:customStyle="1" w:styleId="xl127">
    <w:name w:val="xl12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 w:bidi="ar-SA"/>
    </w:rPr>
  </w:style>
  <w:style w:type="paragraph" w:customStyle="1" w:styleId="xl128">
    <w:name w:val="xl128"/>
    <w:basedOn w:val="a"/>
    <w:rsid w:val="000E4356"/>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29">
    <w:name w:val="xl12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30">
    <w:name w:val="xl130"/>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31">
    <w:name w:val="xl131"/>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32">
    <w:name w:val="xl132"/>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33">
    <w:name w:val="xl133"/>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34">
    <w:name w:val="xl134"/>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 w:bidi="ar-SA"/>
    </w:rPr>
  </w:style>
  <w:style w:type="paragraph" w:customStyle="1" w:styleId="xl135">
    <w:name w:val="xl135"/>
    <w:basedOn w:val="a"/>
    <w:rsid w:val="000E4356"/>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36">
    <w:name w:val="xl13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37">
    <w:name w:val="xl13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38">
    <w:name w:val="xl138"/>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39">
    <w:name w:val="xl13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40">
    <w:name w:val="xl140"/>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41">
    <w:name w:val="xl141"/>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42">
    <w:name w:val="xl142"/>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43">
    <w:name w:val="xl143"/>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44">
    <w:name w:val="xl144"/>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45">
    <w:name w:val="xl145"/>
    <w:basedOn w:val="a"/>
    <w:rsid w:val="000E4356"/>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46">
    <w:name w:val="xl14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47">
    <w:name w:val="xl14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48">
    <w:name w:val="xl148"/>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49">
    <w:name w:val="xl14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ru" w:bidi="ar-SA"/>
    </w:rPr>
  </w:style>
  <w:style w:type="paragraph" w:customStyle="1" w:styleId="xl150">
    <w:name w:val="xl150"/>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51">
    <w:name w:val="xl151"/>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52">
    <w:name w:val="xl152"/>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ru" w:bidi="ar-SA"/>
    </w:rPr>
  </w:style>
  <w:style w:type="paragraph" w:customStyle="1" w:styleId="xl153">
    <w:name w:val="xl153"/>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54">
    <w:name w:val="xl154"/>
    <w:basedOn w:val="a"/>
    <w:rsid w:val="000E4356"/>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b/>
      <w:bCs/>
      <w:sz w:val="20"/>
      <w:szCs w:val="20"/>
      <w:lang w:val="ru" w:bidi="ar-SA"/>
    </w:rPr>
  </w:style>
  <w:style w:type="paragraph" w:customStyle="1" w:styleId="xl155">
    <w:name w:val="xl155"/>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56">
    <w:name w:val="xl15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57">
    <w:name w:val="xl15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58">
    <w:name w:val="xl158"/>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59">
    <w:name w:val="xl15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 w:bidi="ar-SA"/>
    </w:rPr>
  </w:style>
  <w:style w:type="paragraph" w:customStyle="1" w:styleId="xl160">
    <w:name w:val="xl160"/>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61">
    <w:name w:val="xl161"/>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62">
    <w:name w:val="xl162"/>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ru" w:bidi="ar-SA"/>
    </w:rPr>
  </w:style>
  <w:style w:type="paragraph" w:customStyle="1" w:styleId="xl163">
    <w:name w:val="xl163"/>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64">
    <w:name w:val="xl164"/>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65">
    <w:name w:val="xl165"/>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66">
    <w:name w:val="xl166"/>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 w:bidi="ar-SA"/>
    </w:rPr>
  </w:style>
  <w:style w:type="paragraph" w:customStyle="1" w:styleId="xl167">
    <w:name w:val="xl167"/>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lang w:val="ru" w:bidi="ar-SA"/>
    </w:rPr>
  </w:style>
  <w:style w:type="paragraph" w:customStyle="1" w:styleId="xl168">
    <w:name w:val="xl168"/>
    <w:basedOn w:val="a"/>
    <w:rsid w:val="000E4356"/>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b/>
      <w:bCs/>
      <w:sz w:val="20"/>
      <w:szCs w:val="20"/>
      <w:lang w:val="ru" w:bidi="ar-SA"/>
    </w:rPr>
  </w:style>
  <w:style w:type="paragraph" w:customStyle="1" w:styleId="xl169">
    <w:name w:val="xl16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b/>
      <w:bCs/>
      <w:sz w:val="20"/>
      <w:szCs w:val="20"/>
      <w:lang w:val="ru" w:bidi="ar-SA"/>
    </w:rPr>
  </w:style>
  <w:style w:type="paragraph" w:customStyle="1" w:styleId="xl170">
    <w:name w:val="xl170"/>
    <w:basedOn w:val="a"/>
    <w:rsid w:val="000E4356"/>
    <w:pPr>
      <w:pBdr>
        <w:top w:val="single" w:sz="4" w:space="0" w:color="auto"/>
        <w:left w:val="double" w:sz="6" w:space="0" w:color="auto"/>
        <w:bottom w:val="single" w:sz="4" w:space="0" w:color="auto"/>
      </w:pBdr>
      <w:spacing w:before="100" w:beforeAutospacing="1" w:after="100" w:afterAutospacing="1"/>
      <w:textAlignment w:val="center"/>
    </w:pPr>
    <w:rPr>
      <w:rFonts w:ascii="Sylfaen" w:hAnsi="Sylfaen"/>
      <w:b/>
      <w:bCs/>
      <w:i/>
      <w:iCs/>
      <w:sz w:val="20"/>
      <w:szCs w:val="20"/>
      <w:lang w:val="ru" w:bidi="ar-SA"/>
    </w:rPr>
  </w:style>
  <w:style w:type="paragraph" w:customStyle="1" w:styleId="xl171">
    <w:name w:val="xl171"/>
    <w:basedOn w:val="a"/>
    <w:rsid w:val="000E4356"/>
    <w:pPr>
      <w:pBdr>
        <w:top w:val="single" w:sz="4" w:space="0" w:color="auto"/>
        <w:bottom w:val="single" w:sz="4" w:space="0" w:color="auto"/>
      </w:pBdr>
      <w:spacing w:before="100" w:beforeAutospacing="1" w:after="100" w:afterAutospacing="1"/>
      <w:textAlignment w:val="center"/>
    </w:pPr>
    <w:rPr>
      <w:rFonts w:ascii="Sylfaen" w:hAnsi="Sylfaen"/>
      <w:b/>
      <w:bCs/>
      <w:i/>
      <w:iCs/>
      <w:sz w:val="20"/>
      <w:szCs w:val="20"/>
      <w:lang w:val="ru" w:bidi="ar-SA"/>
    </w:rPr>
  </w:style>
  <w:style w:type="paragraph" w:customStyle="1" w:styleId="xl172">
    <w:name w:val="xl172"/>
    <w:basedOn w:val="a"/>
    <w:rsid w:val="000E4356"/>
    <w:pPr>
      <w:pBdr>
        <w:top w:val="single" w:sz="4" w:space="0" w:color="auto"/>
        <w:bottom w:val="single" w:sz="4" w:space="0" w:color="auto"/>
        <w:right w:val="single" w:sz="4" w:space="0" w:color="auto"/>
      </w:pBdr>
      <w:spacing w:before="100" w:beforeAutospacing="1" w:after="100" w:afterAutospacing="1"/>
      <w:textAlignment w:val="center"/>
    </w:pPr>
    <w:rPr>
      <w:rFonts w:ascii="Sylfaen" w:hAnsi="Sylfaen"/>
      <w:b/>
      <w:bCs/>
      <w:i/>
      <w:iCs/>
      <w:sz w:val="20"/>
      <w:szCs w:val="20"/>
      <w:lang w:val="ru" w:bidi="ar-SA"/>
    </w:rPr>
  </w:style>
  <w:style w:type="paragraph" w:customStyle="1" w:styleId="xl173">
    <w:name w:val="xl173"/>
    <w:basedOn w:val="a"/>
    <w:rsid w:val="000E4356"/>
    <w:pPr>
      <w:pBdr>
        <w:top w:val="single" w:sz="4" w:space="0" w:color="auto"/>
        <w:left w:val="double" w:sz="6" w:space="0" w:color="auto"/>
        <w:bottom w:val="single" w:sz="4" w:space="0" w:color="auto"/>
      </w:pBdr>
      <w:spacing w:before="100" w:beforeAutospacing="1" w:after="100" w:afterAutospacing="1"/>
      <w:jc w:val="center"/>
      <w:textAlignment w:val="center"/>
    </w:pPr>
    <w:rPr>
      <w:rFonts w:ascii="Sylfaen" w:hAnsi="Sylfaen"/>
      <w:b/>
      <w:bCs/>
      <w:i/>
      <w:iCs/>
      <w:sz w:val="20"/>
      <w:szCs w:val="20"/>
      <w:lang w:val="ru" w:bidi="ar-SA"/>
    </w:rPr>
  </w:style>
  <w:style w:type="paragraph" w:customStyle="1" w:styleId="xl174">
    <w:name w:val="xl174"/>
    <w:basedOn w:val="a"/>
    <w:rsid w:val="000E4356"/>
    <w:pPr>
      <w:pBdr>
        <w:top w:val="single" w:sz="4" w:space="0" w:color="auto"/>
        <w:bottom w:val="single" w:sz="4" w:space="0" w:color="auto"/>
      </w:pBdr>
      <w:spacing w:before="100" w:beforeAutospacing="1" w:after="100" w:afterAutospacing="1"/>
      <w:jc w:val="center"/>
      <w:textAlignment w:val="center"/>
    </w:pPr>
    <w:rPr>
      <w:rFonts w:ascii="Sylfaen" w:hAnsi="Sylfaen"/>
      <w:b/>
      <w:bCs/>
      <w:i/>
      <w:iCs/>
      <w:sz w:val="20"/>
      <w:szCs w:val="20"/>
      <w:lang w:val="ru" w:bidi="ar-SA"/>
    </w:rPr>
  </w:style>
  <w:style w:type="paragraph" w:customStyle="1" w:styleId="xl175">
    <w:name w:val="xl175"/>
    <w:basedOn w:val="a"/>
    <w:rsid w:val="000E4356"/>
    <w:pPr>
      <w:pBdr>
        <w:top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i/>
      <w:iCs/>
      <w:sz w:val="20"/>
      <w:szCs w:val="20"/>
      <w:lang w:val="ru" w:bidi="ar-SA"/>
    </w:rPr>
  </w:style>
  <w:style w:type="paragraph" w:customStyle="1" w:styleId="xl176">
    <w:name w:val="xl176"/>
    <w:basedOn w:val="a"/>
    <w:rsid w:val="000E4356"/>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b/>
      <w:bCs/>
      <w:i/>
      <w:iCs/>
      <w:sz w:val="20"/>
      <w:szCs w:val="20"/>
      <w:lang w:val="ru" w:bidi="ar-SA"/>
    </w:rPr>
  </w:style>
  <w:style w:type="paragraph" w:customStyle="1" w:styleId="xl177">
    <w:name w:val="xl177"/>
    <w:basedOn w:val="a"/>
    <w:rsid w:val="000E4356"/>
    <w:pPr>
      <w:pBdr>
        <w:top w:val="single" w:sz="4" w:space="0" w:color="auto"/>
        <w:left w:val="double" w:sz="6" w:space="0" w:color="auto"/>
        <w:bottom w:val="single" w:sz="4" w:space="0" w:color="auto"/>
      </w:pBdr>
      <w:spacing w:before="100" w:beforeAutospacing="1" w:after="100" w:afterAutospacing="1"/>
      <w:jc w:val="center"/>
      <w:textAlignment w:val="center"/>
    </w:pPr>
    <w:rPr>
      <w:rFonts w:ascii="Sylfaen" w:hAnsi="Sylfaen"/>
      <w:b/>
      <w:bCs/>
      <w:i/>
      <w:iCs/>
      <w:sz w:val="20"/>
      <w:szCs w:val="20"/>
      <w:lang w:val="ru" w:bidi="ar-SA"/>
    </w:rPr>
  </w:style>
  <w:style w:type="paragraph" w:customStyle="1" w:styleId="xl178">
    <w:name w:val="xl178"/>
    <w:basedOn w:val="a"/>
    <w:rsid w:val="000E4356"/>
    <w:pPr>
      <w:pBdr>
        <w:top w:val="single" w:sz="4" w:space="0" w:color="auto"/>
        <w:bottom w:val="single" w:sz="4" w:space="0" w:color="auto"/>
      </w:pBdr>
      <w:spacing w:before="100" w:beforeAutospacing="1" w:after="100" w:afterAutospacing="1"/>
      <w:jc w:val="center"/>
      <w:textAlignment w:val="center"/>
    </w:pPr>
    <w:rPr>
      <w:rFonts w:ascii="Sylfaen" w:hAnsi="Sylfaen"/>
      <w:b/>
      <w:bCs/>
      <w:i/>
      <w:iCs/>
      <w:sz w:val="20"/>
      <w:szCs w:val="20"/>
      <w:lang w:val="ru" w:bidi="ar-SA"/>
    </w:rPr>
  </w:style>
  <w:style w:type="paragraph" w:customStyle="1" w:styleId="xl179">
    <w:name w:val="xl179"/>
    <w:basedOn w:val="a"/>
    <w:rsid w:val="000E4356"/>
    <w:pPr>
      <w:pBdr>
        <w:top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i/>
      <w:iCs/>
      <w:sz w:val="20"/>
      <w:szCs w:val="20"/>
      <w:lang w:val="ru" w:bidi="ar-SA"/>
    </w:rPr>
  </w:style>
  <w:style w:type="paragraph" w:customStyle="1" w:styleId="xl180">
    <w:name w:val="xl180"/>
    <w:basedOn w:val="a"/>
    <w:rsid w:val="000E4356"/>
    <w:pPr>
      <w:pBdr>
        <w:left w:val="double" w:sz="6" w:space="0" w:color="auto"/>
        <w:bottom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 w:bidi="ar-SA"/>
    </w:rPr>
  </w:style>
  <w:style w:type="paragraph" w:customStyle="1" w:styleId="xl181">
    <w:name w:val="xl181"/>
    <w:basedOn w:val="a"/>
    <w:rsid w:val="000E4356"/>
    <w:pPr>
      <w:pBdr>
        <w:bottom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 w:bidi="ar-SA"/>
    </w:rPr>
  </w:style>
  <w:style w:type="paragraph" w:customStyle="1" w:styleId="xl182">
    <w:name w:val="xl182"/>
    <w:basedOn w:val="a"/>
    <w:rsid w:val="000E4356"/>
    <w:pPr>
      <w:pBdr>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 w:bidi="ar-SA"/>
    </w:rPr>
  </w:style>
  <w:style w:type="paragraph" w:customStyle="1" w:styleId="xl183">
    <w:name w:val="xl183"/>
    <w:basedOn w:val="a"/>
    <w:rsid w:val="000E4356"/>
    <w:pPr>
      <w:pBdr>
        <w:left w:val="double" w:sz="6" w:space="0" w:color="auto"/>
        <w:bottom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 w:bidi="ar-SA"/>
    </w:rPr>
  </w:style>
  <w:style w:type="paragraph" w:customStyle="1" w:styleId="xl184">
    <w:name w:val="xl184"/>
    <w:basedOn w:val="a"/>
    <w:rsid w:val="000E4356"/>
    <w:pPr>
      <w:pBdr>
        <w:bottom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 w:bidi="ar-SA"/>
    </w:rPr>
  </w:style>
  <w:style w:type="paragraph" w:customStyle="1" w:styleId="xl185">
    <w:name w:val="xl185"/>
    <w:basedOn w:val="a"/>
    <w:rsid w:val="000E4356"/>
    <w:pPr>
      <w:pBdr>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 w:bidi="ar-SA"/>
    </w:rPr>
  </w:style>
  <w:style w:type="paragraph" w:customStyle="1" w:styleId="xl186">
    <w:name w:val="xl186"/>
    <w:basedOn w:val="a"/>
    <w:rsid w:val="000E4356"/>
    <w:pPr>
      <w:pBdr>
        <w:top w:val="single" w:sz="4" w:space="0" w:color="auto"/>
        <w:left w:val="double" w:sz="6" w:space="0" w:color="auto"/>
        <w:bottom w:val="single" w:sz="4" w:space="0" w:color="auto"/>
      </w:pBdr>
      <w:shd w:val="clear" w:color="000000" w:fill="D0CECE"/>
      <w:spacing w:before="100" w:beforeAutospacing="1" w:after="100" w:afterAutospacing="1"/>
      <w:textAlignment w:val="center"/>
    </w:pPr>
    <w:rPr>
      <w:rFonts w:ascii="Sylfaen" w:hAnsi="Sylfaen"/>
      <w:b/>
      <w:bCs/>
      <w:i/>
      <w:iCs/>
      <w:sz w:val="20"/>
      <w:szCs w:val="20"/>
      <w:lang w:val="ru" w:bidi="ar-SA"/>
    </w:rPr>
  </w:style>
  <w:style w:type="paragraph" w:customStyle="1" w:styleId="xl187">
    <w:name w:val="xl187"/>
    <w:basedOn w:val="a"/>
    <w:rsid w:val="000E4356"/>
    <w:pPr>
      <w:pBdr>
        <w:top w:val="single" w:sz="4" w:space="0" w:color="auto"/>
        <w:bottom w:val="single" w:sz="4" w:space="0" w:color="auto"/>
      </w:pBdr>
      <w:shd w:val="clear" w:color="000000" w:fill="D0CECE"/>
      <w:spacing w:before="100" w:beforeAutospacing="1" w:after="100" w:afterAutospacing="1"/>
      <w:textAlignment w:val="center"/>
    </w:pPr>
    <w:rPr>
      <w:rFonts w:ascii="Sylfaen" w:hAnsi="Sylfaen"/>
      <w:b/>
      <w:bCs/>
      <w:i/>
      <w:iCs/>
      <w:sz w:val="20"/>
      <w:szCs w:val="20"/>
      <w:lang w:val="ru" w:bidi="ar-SA"/>
    </w:rPr>
  </w:style>
  <w:style w:type="paragraph" w:customStyle="1" w:styleId="xl188">
    <w:name w:val="xl188"/>
    <w:basedOn w:val="a"/>
    <w:rsid w:val="000E4356"/>
    <w:pPr>
      <w:pBdr>
        <w:top w:val="single" w:sz="4" w:space="0" w:color="auto"/>
        <w:bottom w:val="single" w:sz="4" w:space="0" w:color="auto"/>
        <w:right w:val="single" w:sz="4" w:space="0" w:color="auto"/>
      </w:pBdr>
      <w:shd w:val="clear" w:color="000000" w:fill="D0CECE"/>
      <w:spacing w:before="100" w:beforeAutospacing="1" w:after="100" w:afterAutospacing="1"/>
      <w:textAlignment w:val="center"/>
    </w:pPr>
    <w:rPr>
      <w:rFonts w:ascii="Sylfaen" w:hAnsi="Sylfaen"/>
      <w:b/>
      <w:bCs/>
      <w:i/>
      <w:iCs/>
      <w:sz w:val="20"/>
      <w:szCs w:val="20"/>
      <w:lang w:val="ru" w:bidi="ar-SA"/>
    </w:rPr>
  </w:style>
  <w:style w:type="paragraph" w:customStyle="1" w:styleId="xl189">
    <w:name w:val="xl189"/>
    <w:basedOn w:val="a"/>
    <w:rsid w:val="000E43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i/>
      <w:iCs/>
      <w:sz w:val="20"/>
      <w:szCs w:val="20"/>
      <w:lang w:val="ru" w:bidi="ar-SA"/>
    </w:rPr>
  </w:style>
  <w:style w:type="paragraph" w:customStyle="1" w:styleId="xl190">
    <w:name w:val="xl190"/>
    <w:basedOn w:val="a"/>
    <w:rsid w:val="000E4356"/>
    <w:pPr>
      <w:pBdr>
        <w:top w:val="single" w:sz="4" w:space="0" w:color="auto"/>
        <w:left w:val="single" w:sz="4" w:space="0" w:color="auto"/>
        <w:bottom w:val="single" w:sz="4" w:space="0" w:color="auto"/>
      </w:pBdr>
      <w:spacing w:before="100" w:beforeAutospacing="1" w:after="100" w:afterAutospacing="1"/>
      <w:textAlignment w:val="center"/>
    </w:pPr>
    <w:rPr>
      <w:rFonts w:ascii="Sylfaen" w:hAnsi="Sylfaen"/>
      <w:b/>
      <w:bCs/>
      <w:i/>
      <w:iCs/>
      <w:sz w:val="20"/>
      <w:szCs w:val="20"/>
      <w:lang w:val="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9C267E-2DB7-4D11-B77C-B66A7C607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2478</TotalTime>
  <Pages>132</Pages>
  <Words>28336</Words>
  <Characters>161520</Characters>
  <Application>Microsoft Office Word</Application>
  <DocSecurity>0</DocSecurity>
  <Lines>1346</Lines>
  <Paragraphs>378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189478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Admin</cp:lastModifiedBy>
  <cp:revision>1421</cp:revision>
  <cp:lastPrinted>2018-02-16T07:12:00Z</cp:lastPrinted>
  <dcterms:created xsi:type="dcterms:W3CDTF">2019-10-28T07:04:00Z</dcterms:created>
  <dcterms:modified xsi:type="dcterms:W3CDTF">2022-06-28T08:33:00Z</dcterms:modified>
</cp:coreProperties>
</file>